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4D4" w:rsidRPr="004314D4" w:rsidRDefault="004314D4" w:rsidP="004314D4">
      <w:pPr>
        <w:jc w:val="center"/>
        <w:rPr>
          <w:b/>
        </w:rPr>
      </w:pPr>
      <w:r w:rsidRPr="004314D4">
        <w:rPr>
          <w:b/>
        </w:rPr>
        <w:t>Exponential and Logarithmic Graphical Behavior Lesson Activity</w:t>
      </w:r>
    </w:p>
    <w:p w:rsidR="00991BDA" w:rsidRPr="004314D4" w:rsidRDefault="004314D4">
      <w:pPr>
        <w:rPr>
          <w:b/>
        </w:rPr>
      </w:pPr>
      <w:r w:rsidRPr="004314D4">
        <w:rPr>
          <w:b/>
        </w:rPr>
        <w:t>Mathematical Learning Objectives</w:t>
      </w:r>
      <w:r w:rsidR="00166882">
        <w:rPr>
          <w:b/>
        </w:rPr>
        <w:t>:</w:t>
      </w:r>
    </w:p>
    <w:p w:rsidR="0007461F" w:rsidDel="00FE7618" w:rsidRDefault="00FE7618" w:rsidP="00FE7618">
      <w:pPr>
        <w:spacing w:line="240" w:lineRule="auto"/>
        <w:contextualSpacing/>
        <w:rPr>
          <w:del w:id="0" w:author="David Dolch" w:date="2016-03-25T15:08:00Z"/>
        </w:rPr>
        <w:pPrChange w:id="1" w:author="David Dolch" w:date="2016-03-25T15:08:00Z">
          <w:pPr/>
        </w:pPrChange>
      </w:pPr>
      <w:ins w:id="2" w:author="David Dolch" w:date="2016-03-25T15:06:00Z">
        <w:r>
          <w:t xml:space="preserve">Determine the graphical </w:t>
        </w:r>
      </w:ins>
      <w:del w:id="3" w:author="David Dolch" w:date="2016-03-25T15:06:00Z">
        <w:r w:rsidR="004314D4" w:rsidDel="00FE7618">
          <w:delText xml:space="preserve">Be able to describe the graphical </w:delText>
        </w:r>
      </w:del>
      <w:r w:rsidR="004314D4">
        <w:t>behavior</w:t>
      </w:r>
      <w:ins w:id="4" w:author="David Dolch" w:date="2016-03-25T15:06:00Z">
        <w:r>
          <w:t xml:space="preserve"> from varying parameters</w:t>
        </w:r>
      </w:ins>
      <w:del w:id="5" w:author="David Dolch" w:date="2016-03-25T15:07:00Z">
        <w:r w:rsidR="004314D4" w:rsidDel="00FE7618">
          <w:delText xml:space="preserve"> transformed from the parent </w:delText>
        </w:r>
        <w:r w:rsidR="003245BC" w:rsidDel="00FE7618">
          <w:delText>exponential</w:delText>
        </w:r>
        <w:r w:rsidR="00AF6753" w:rsidDel="00FE7618">
          <w:delText xml:space="preserve"> </w:delText>
        </w:r>
        <w:r w:rsidR="004314D4" w:rsidDel="00FE7618">
          <w:delText>function</w:delText>
        </w:r>
      </w:del>
      <w:ins w:id="6" w:author="David Dolch" w:date="2016-03-25T15:07:00Z">
        <w:r>
          <w:t xml:space="preserve"> a, h, k and b of the exponential form </w:t>
        </w:r>
      </w:ins>
      <w:del w:id="7" w:author="David Dolch" w:date="2016-03-25T15:07:00Z">
        <w:r w:rsidR="003245BC" w:rsidDel="00FE7618">
          <w:delText xml:space="preserve"> </w:delText>
        </w:r>
      </w:del>
      <w:r w:rsidR="003245BC">
        <w:t>y=a*(b)</w:t>
      </w:r>
      <w:proofErr w:type="spellStart"/>
      <w:r w:rsidR="003245BC" w:rsidRPr="00BB26A8">
        <w:rPr>
          <w:vertAlign w:val="superscript"/>
        </w:rPr>
        <w:t>x-h</w:t>
      </w:r>
      <w:r w:rsidR="003245BC">
        <w:t>+k</w:t>
      </w:r>
      <w:proofErr w:type="spellEnd"/>
      <w:del w:id="8" w:author="David Dolch" w:date="2016-03-25T15:07:00Z">
        <w:r w:rsidR="004314D4" w:rsidDel="00FE7618">
          <w:delText xml:space="preserve"> </w:delText>
        </w:r>
      </w:del>
      <w:del w:id="9" w:author="David Dolch" w:date="2016-03-25T15:01:00Z">
        <w:r w:rsidR="0007461F" w:rsidDel="002248DC">
          <w:delText>through</w:delText>
        </w:r>
      </w:del>
      <w:del w:id="10" w:author="David Dolch" w:date="2016-03-25T15:07:00Z">
        <w:r w:rsidR="0007461F" w:rsidDel="00FE7618">
          <w:delText xml:space="preserve"> use of arithmetic, intercepts, and table of values.</w:delText>
        </w:r>
      </w:del>
    </w:p>
    <w:p w:rsidR="00FE7618" w:rsidRDefault="00FE7618" w:rsidP="00FE7618">
      <w:pPr>
        <w:spacing w:line="240" w:lineRule="auto"/>
        <w:contextualSpacing/>
        <w:rPr>
          <w:ins w:id="11" w:author="David Dolch" w:date="2016-03-25T15:07:00Z"/>
        </w:rPr>
        <w:pPrChange w:id="12" w:author="David Dolch" w:date="2016-03-25T15:08:00Z">
          <w:pPr/>
        </w:pPrChange>
      </w:pPr>
    </w:p>
    <w:p w:rsidR="004314D4" w:rsidRDefault="0007461F" w:rsidP="00FE7618">
      <w:pPr>
        <w:spacing w:line="240" w:lineRule="auto"/>
        <w:contextualSpacing/>
        <w:pPrChange w:id="13" w:author="David Dolch" w:date="2016-03-25T15:08:00Z">
          <w:pPr/>
        </w:pPrChange>
      </w:pPr>
      <w:r>
        <w:t>Identify</w:t>
      </w:r>
      <w:r w:rsidR="00F92C1E">
        <w:t xml:space="preserve"> domain, range,</w:t>
      </w:r>
      <w:r w:rsidR="003245BC">
        <w:t xml:space="preserve"> asymptotes</w:t>
      </w:r>
      <w:r w:rsidR="00F92C1E">
        <w:t xml:space="preserve"> and</w:t>
      </w:r>
      <w:r>
        <w:t xml:space="preserve"> intercepts of exponential functions.</w:t>
      </w:r>
    </w:p>
    <w:p w:rsidR="004314D4" w:rsidRDefault="0007461F" w:rsidP="00FE7618">
      <w:pPr>
        <w:contextualSpacing/>
        <w:rPr>
          <w:ins w:id="14" w:author="David Dolch" w:date="2016-03-25T15:08:00Z"/>
        </w:rPr>
        <w:pPrChange w:id="15" w:author="David Dolch" w:date="2016-03-25T15:08:00Z">
          <w:pPr/>
        </w:pPrChange>
      </w:pPr>
      <w:r>
        <w:t xml:space="preserve">Understand </w:t>
      </w:r>
      <w:ins w:id="16" w:author="David Dolch" w:date="2016-03-25T15:09:00Z">
        <w:r w:rsidR="00FE7618">
          <w:t>the transformation of an exponential parent function when varying multiple parameters</w:t>
        </w:r>
      </w:ins>
      <w:del w:id="17" w:author="David Dolch" w:date="2016-03-25T15:09:00Z">
        <w:r w:rsidDel="00FE7618">
          <w:delText>that simplifying exponential expressions can describe multiple graphical behaviors</w:delText>
        </w:r>
      </w:del>
      <w:r>
        <w:t>.</w:t>
      </w:r>
    </w:p>
    <w:p w:rsidR="00FE7618" w:rsidRDefault="00FE7618" w:rsidP="00FE7618">
      <w:pPr>
        <w:contextualSpacing/>
        <w:pPrChange w:id="18" w:author="David Dolch" w:date="2016-03-25T15:08:00Z">
          <w:pPr/>
        </w:pPrChange>
      </w:pPr>
    </w:p>
    <w:p w:rsidR="004314D4" w:rsidRDefault="004314D4">
      <w:pPr>
        <w:rPr>
          <w:b/>
        </w:rPr>
      </w:pPr>
      <w:r w:rsidRPr="004314D4">
        <w:rPr>
          <w:b/>
        </w:rPr>
        <w:t>Language Objective</w:t>
      </w:r>
      <w:r w:rsidR="00166882">
        <w:rPr>
          <w:b/>
        </w:rPr>
        <w:t>:</w:t>
      </w:r>
    </w:p>
    <w:p w:rsidR="00166882" w:rsidRPr="003F0034" w:rsidRDefault="00166882">
      <w:r w:rsidRPr="003F0034">
        <w:t>Studen</w:t>
      </w:r>
      <w:r w:rsidR="00077BCA">
        <w:t xml:space="preserve">ts will be engaged in this lesson activity which will </w:t>
      </w:r>
      <w:r w:rsidRPr="003F0034">
        <w:t xml:space="preserve">allow students to explore </w:t>
      </w:r>
      <w:r w:rsidR="00077BCA">
        <w:t xml:space="preserve">and view </w:t>
      </w:r>
      <w:r w:rsidRPr="003F0034">
        <w:t>multiple representations of e</w:t>
      </w:r>
      <w:r w:rsidR="00077BCA">
        <w:t>xponential forms of functions and reason quantitatively to explain the graphical behaviors observed</w:t>
      </w:r>
      <w:r w:rsidRPr="003F0034">
        <w:t>.  Students will b</w:t>
      </w:r>
      <w:r w:rsidR="00CE6D02">
        <w:t>e focused on describing the behaviors of the graph</w:t>
      </w:r>
      <w:ins w:id="19" w:author="David Dolch" w:date="2016-03-25T15:10:00Z">
        <w:r w:rsidR="00FE7618">
          <w:t xml:space="preserve"> when varying param</w:t>
        </w:r>
      </w:ins>
      <w:ins w:id="20" w:author="David Dolch" w:date="2016-03-25T15:11:00Z">
        <w:r w:rsidR="00FE7618">
          <w:t>eters</w:t>
        </w:r>
      </w:ins>
      <w:del w:id="21" w:author="David Dolch" w:date="2016-03-25T15:11:00Z">
        <w:r w:rsidR="00CE6D02" w:rsidDel="00FE7618">
          <w:delText xml:space="preserve"> by</w:delText>
        </w:r>
      </w:del>
      <w:ins w:id="22" w:author="David Dolch" w:date="2016-03-25T15:11:00Z">
        <w:r w:rsidR="00FE7618">
          <w:t>,</w:t>
        </w:r>
      </w:ins>
      <w:r w:rsidR="00CE6D02">
        <w:t xml:space="preserve"> identifying the </w:t>
      </w:r>
      <w:r w:rsidR="003F0034" w:rsidRPr="003F0034">
        <w:t>do</w:t>
      </w:r>
      <w:r w:rsidR="00291778">
        <w:t xml:space="preserve">main, </w:t>
      </w:r>
      <w:r w:rsidR="003F0034" w:rsidRPr="003F0034">
        <w:t xml:space="preserve">range, </w:t>
      </w:r>
      <w:r w:rsidR="00F92C1E">
        <w:t xml:space="preserve">and </w:t>
      </w:r>
      <w:r w:rsidR="003F0034" w:rsidRPr="003F0034">
        <w:t>intercep</w:t>
      </w:r>
      <w:r w:rsidR="00F92C1E">
        <w:t>ts</w:t>
      </w:r>
      <w:r w:rsidR="00CE6D02">
        <w:t xml:space="preserve"> of exponential functions and observe how the behaviors differ</w:t>
      </w:r>
      <w:ins w:id="23" w:author="David Dolch" w:date="2016-03-25T15:11:00Z">
        <w:r w:rsidR="00FE7618">
          <w:t>s</w:t>
        </w:r>
      </w:ins>
      <w:r w:rsidR="00CE6D02">
        <w:t xml:space="preserve"> when </w:t>
      </w:r>
      <w:ins w:id="24" w:author="David Dolch" w:date="2016-03-25T15:11:00Z">
        <w:r w:rsidR="00FE7618">
          <w:t xml:space="preserve">multiple </w:t>
        </w:r>
      </w:ins>
      <w:r w:rsidR="00CE6D02">
        <w:t>parameters are changed</w:t>
      </w:r>
      <w:r w:rsidR="003F0034" w:rsidRPr="003F0034">
        <w:t xml:space="preserve">.  </w:t>
      </w:r>
      <w:r w:rsidR="00F92C1E">
        <w:t>Students will have an opportunity to relate graphical behaviors to equivalent f</w:t>
      </w:r>
      <w:r w:rsidR="00CE6D02">
        <w:t xml:space="preserve">orms of exponential </w:t>
      </w:r>
      <w:r w:rsidR="00F92C1E">
        <w:t>equations</w:t>
      </w:r>
      <w:r w:rsidR="00CE6D02">
        <w:t xml:space="preserve"> and see how this compares to arithmetic procedures</w:t>
      </w:r>
      <w:r w:rsidR="003F0034" w:rsidRPr="003F0034">
        <w:t xml:space="preserve">. </w:t>
      </w:r>
    </w:p>
    <w:p w:rsidR="004314D4" w:rsidRDefault="004314D4">
      <w:pPr>
        <w:rPr>
          <w:b/>
        </w:rPr>
      </w:pPr>
      <w:r>
        <w:t xml:space="preserve"> </w:t>
      </w:r>
      <w:r w:rsidR="00166882" w:rsidRPr="00166882">
        <w:rPr>
          <w:b/>
        </w:rPr>
        <w:t>Essential Question:</w:t>
      </w:r>
    </w:p>
    <w:p w:rsidR="003F0034" w:rsidRDefault="0007461F">
      <w:del w:id="25" w:author="David Dolch" w:date="2016-03-25T15:05:00Z">
        <w:r w:rsidDel="00FE7618">
          <w:delText>Can you describe the graphical behaviors</w:delText>
        </w:r>
      </w:del>
      <w:ins w:id="26" w:author="David Dolch" w:date="2016-03-25T15:05:00Z">
        <w:r w:rsidR="00FE7618">
          <w:t>What is the graphical behavior when varying parameters</w:t>
        </w:r>
      </w:ins>
      <w:r>
        <w:t xml:space="preserve"> of </w:t>
      </w:r>
      <w:ins w:id="27" w:author="David Dolch" w:date="2016-03-25T15:06:00Z">
        <w:r w:rsidR="00FE7618">
          <w:t xml:space="preserve">an </w:t>
        </w:r>
      </w:ins>
      <w:r>
        <w:t>exponential function</w:t>
      </w:r>
      <w:del w:id="28" w:author="David Dolch" w:date="2016-03-25T15:06:00Z">
        <w:r w:rsidDel="00FE7618">
          <w:delText>s</w:delText>
        </w:r>
      </w:del>
      <w:r w:rsidR="005C239D">
        <w:t>?</w:t>
      </w:r>
    </w:p>
    <w:p w:rsidR="00357B21" w:rsidRPr="00357B21" w:rsidRDefault="00357B21">
      <w:pPr>
        <w:rPr>
          <w:b/>
        </w:rPr>
      </w:pPr>
      <w:r w:rsidRPr="00357B21">
        <w:rPr>
          <w:b/>
        </w:rPr>
        <w:t>Common Core</w:t>
      </w:r>
      <w:r>
        <w:rPr>
          <w:b/>
        </w:rPr>
        <w:t xml:space="preserve"> State</w:t>
      </w:r>
      <w:r w:rsidRPr="00357B21">
        <w:rPr>
          <w:b/>
        </w:rPr>
        <w:t xml:space="preserve"> Mathematics Standards</w:t>
      </w:r>
      <w:r>
        <w:rPr>
          <w:b/>
        </w:rPr>
        <w:t>:</w:t>
      </w:r>
    </w:p>
    <w:p w:rsidR="00357B21" w:rsidRPr="003F0034" w:rsidRDefault="00357B21">
      <w:r>
        <w:rPr>
          <w:rFonts w:ascii="Arial" w:hAnsi="Arial" w:cs="Arial"/>
          <w:color w:val="000000"/>
        </w:rPr>
        <w:t>F-IF.7.e. Graph exponential and logarithmic functions, showing intercepts and end behavior.</w:t>
      </w:r>
    </w:p>
    <w:p w:rsidR="00357B21" w:rsidRDefault="00357B21">
      <w:pPr>
        <w:rPr>
          <w:b/>
        </w:rPr>
      </w:pPr>
      <w:r>
        <w:rPr>
          <w:b/>
        </w:rPr>
        <w:t>Common Core State Mathematical Practice Standards:</w:t>
      </w:r>
    </w:p>
    <w:p w:rsidR="00077BCA" w:rsidRPr="00077BCA" w:rsidRDefault="00077BCA">
      <w:r w:rsidRPr="00077BCA">
        <w:t>Make sense of Problems and Persevere in Problem Solving, Reason Abstractly and Quantitatively, Look for and Express Regularity in Repeated Reasoning, and Look for and Make Use of Structure.</w:t>
      </w:r>
    </w:p>
    <w:p w:rsidR="00357B21" w:rsidRDefault="00357B21">
      <w:pPr>
        <w:rPr>
          <w:b/>
        </w:rPr>
      </w:pPr>
      <w:r>
        <w:rPr>
          <w:b/>
        </w:rPr>
        <w:t>Materials:</w:t>
      </w:r>
    </w:p>
    <w:p w:rsidR="00071F5B" w:rsidRPr="00071F5B" w:rsidRDefault="00077BCA">
      <w:r>
        <w:t xml:space="preserve">Calculator, </w:t>
      </w:r>
      <w:r w:rsidR="005C239D">
        <w:t xml:space="preserve">paper, </w:t>
      </w:r>
      <w:del w:id="29" w:author="David Dolch" w:date="2016-03-25T15:12:00Z">
        <w:r w:rsidR="005C239D" w:rsidDel="0080269C">
          <w:delText xml:space="preserve">and </w:delText>
        </w:r>
      </w:del>
      <w:r w:rsidR="005C239D">
        <w:t>pencils</w:t>
      </w:r>
      <w:ins w:id="30" w:author="David Dolch" w:date="2016-03-25T15:13:00Z">
        <w:r w:rsidR="0080269C">
          <w:t>,</w:t>
        </w:r>
      </w:ins>
      <w:ins w:id="31" w:author="David Dolch" w:date="2016-03-25T15:12:00Z">
        <w:r w:rsidR="0080269C">
          <w:t xml:space="preserve"> </w:t>
        </w:r>
      </w:ins>
      <w:ins w:id="32" w:author="David Dolch" w:date="2016-03-25T15:13:00Z">
        <w:r w:rsidR="0080269C">
          <w:t xml:space="preserve">computers </w:t>
        </w:r>
      </w:ins>
      <w:ins w:id="33" w:author="David Dolch" w:date="2016-03-25T15:12:00Z">
        <w:r w:rsidR="0080269C">
          <w:t xml:space="preserve">and </w:t>
        </w:r>
        <w:proofErr w:type="spellStart"/>
        <w:r w:rsidR="0080269C">
          <w:t>Geogebra</w:t>
        </w:r>
      </w:ins>
      <w:proofErr w:type="spellEnd"/>
      <w:ins w:id="34" w:author="David Dolch" w:date="2016-03-25T15:13:00Z">
        <w:r w:rsidR="0080269C">
          <w:t xml:space="preserve"> Software</w:t>
        </w:r>
      </w:ins>
      <w:ins w:id="35" w:author="David Dolch" w:date="2016-03-25T15:12:00Z">
        <w:r w:rsidR="0080269C">
          <w:t>.</w:t>
        </w:r>
      </w:ins>
    </w:p>
    <w:p w:rsidR="00071F5B" w:rsidRDefault="00071F5B">
      <w:pPr>
        <w:rPr>
          <w:b/>
        </w:rPr>
      </w:pPr>
      <w:r>
        <w:rPr>
          <w:b/>
        </w:rPr>
        <w:t>Notes to the Reader:</w:t>
      </w:r>
    </w:p>
    <w:p w:rsidR="00071F5B" w:rsidRDefault="00071F5B">
      <w:r w:rsidRPr="00071F5B">
        <w:t xml:space="preserve">Students must understand </w:t>
      </w:r>
      <w:r>
        <w:t>computing arithmetic</w:t>
      </w:r>
      <w:r w:rsidR="00077BCA">
        <w:t xml:space="preserve">, </w:t>
      </w:r>
      <w:r w:rsidR="005C239D">
        <w:t>applying properties of</w:t>
      </w:r>
      <w:r w:rsidR="00077BCA">
        <w:t xml:space="preserve"> exponential</w:t>
      </w:r>
      <w:r>
        <w:t xml:space="preserve"> functions</w:t>
      </w:r>
      <w:r w:rsidR="005C239D">
        <w:t>.  Students should know the parent function</w:t>
      </w:r>
      <w:r w:rsidR="00077BCA">
        <w:t xml:space="preserve"> of exponential </w:t>
      </w:r>
      <w:r w:rsidR="005C239D">
        <w:t>forms</w:t>
      </w:r>
      <w:r w:rsidR="005D4009">
        <w:t xml:space="preserve"> </w:t>
      </w:r>
      <w:r w:rsidR="005C239D">
        <w:t>or be introduced to this before the lesson activity.  Students mus</w:t>
      </w:r>
      <w:r w:rsidR="00077BCA">
        <w:t xml:space="preserve">t know how to solve for intercepts of </w:t>
      </w:r>
      <w:r w:rsidR="005C239D">
        <w:t>functions.</w:t>
      </w:r>
      <w:r w:rsidR="005D4009">
        <w:t xml:space="preserve">  Student</w:t>
      </w:r>
      <w:ins w:id="36" w:author="David Dolch" w:date="2016-03-25T15:14:00Z">
        <w:r w:rsidR="0080269C">
          <w:t>s</w:t>
        </w:r>
      </w:ins>
      <w:r w:rsidR="005D4009">
        <w:t xml:space="preserve"> must </w:t>
      </w:r>
      <w:ins w:id="37" w:author="David Dolch" w:date="2016-03-25T15:14:00Z">
        <w:r w:rsidR="0080269C">
          <w:t xml:space="preserve">know </w:t>
        </w:r>
      </w:ins>
      <w:r w:rsidR="005D4009">
        <w:t>how to describe domain and range using interval notation.</w:t>
      </w:r>
      <w:bookmarkStart w:id="38" w:name="_GoBack"/>
      <w:bookmarkEnd w:id="38"/>
    </w:p>
    <w:p w:rsidR="00071F5B" w:rsidRPr="00923EE7" w:rsidDel="00923EE7" w:rsidRDefault="00E32E28">
      <w:pPr>
        <w:rPr>
          <w:del w:id="39" w:author="Cynthia Edgington" w:date="2016-03-08T14:34:00Z"/>
          <w:highlight w:val="yellow"/>
          <w:rPrChange w:id="40" w:author="Cynthia Edgington" w:date="2016-03-08T14:40:00Z">
            <w:rPr>
              <w:del w:id="41" w:author="Cynthia Edgington" w:date="2016-03-08T14:34:00Z"/>
            </w:rPr>
          </w:rPrChange>
        </w:rPr>
      </w:pPr>
      <w:ins w:id="42" w:author="Cynthia Edgington" w:date="2016-03-08T14:31:00Z">
        <w:r w:rsidRPr="00923EE7">
          <w:rPr>
            <w:highlight w:val="yellow"/>
            <w:rPrChange w:id="43" w:author="Cynthia Edgington" w:date="2016-03-08T14:40:00Z">
              <w:rPr/>
            </w:rPrChange>
          </w:rPr>
          <w:t xml:space="preserve">Dave- you are off to a really good start. I would like for you to develop a student handout that clearly outlines the problems students are working on and the questions you want them to answer. What is confusing is the role of the GeoGebra file.  You have two different tasks here. Your lesson plan instructs students to graph certain functions and to describe the graphs. The GeoGebra file has students vary the parameters, and </w:t>
        </w:r>
      </w:ins>
      <w:ins w:id="44" w:author="Cynthia Edgington" w:date="2016-03-08T14:32:00Z">
        <w:r w:rsidRPr="00923EE7">
          <w:rPr>
            <w:highlight w:val="yellow"/>
            <w:rPrChange w:id="45" w:author="Cynthia Edgington" w:date="2016-03-08T14:40:00Z">
              <w:rPr/>
            </w:rPrChange>
          </w:rPr>
          <w:t>I</w:t>
        </w:r>
      </w:ins>
      <w:ins w:id="46" w:author="Cynthia Edgington" w:date="2016-03-08T14:31:00Z">
        <w:r w:rsidRPr="00923EE7">
          <w:rPr>
            <w:highlight w:val="yellow"/>
            <w:rPrChange w:id="47" w:author="Cynthia Edgington" w:date="2016-03-08T14:40:00Z">
              <w:rPr/>
            </w:rPrChange>
          </w:rPr>
          <w:t xml:space="preserve"> </w:t>
        </w:r>
      </w:ins>
      <w:ins w:id="48" w:author="Cynthia Edgington" w:date="2016-03-08T14:32:00Z">
        <w:r w:rsidRPr="00923EE7">
          <w:rPr>
            <w:highlight w:val="yellow"/>
            <w:rPrChange w:id="49" w:author="Cynthia Edgington" w:date="2016-03-08T14:40:00Z">
              <w:rPr/>
            </w:rPrChange>
          </w:rPr>
          <w:t xml:space="preserve">assume to notice what happens with each changing parameter. </w:t>
        </w:r>
      </w:ins>
      <w:ins w:id="50" w:author="Cynthia Edgington" w:date="2016-03-08T14:33:00Z">
        <w:r w:rsidR="00923EE7" w:rsidRPr="00923EE7">
          <w:rPr>
            <w:highlight w:val="yellow"/>
            <w:rPrChange w:id="51" w:author="Cynthia Edgington" w:date="2016-03-08T14:40:00Z">
              <w:rPr/>
            </w:rPrChange>
          </w:rPr>
          <w:t xml:space="preserve">They are both good activities, but decide which you want to use. </w:t>
        </w:r>
      </w:ins>
    </w:p>
    <w:p w:rsidR="00071F5B" w:rsidRPr="00923EE7" w:rsidRDefault="00923EE7">
      <w:pPr>
        <w:rPr>
          <w:ins w:id="52" w:author="Cynthia Edgington" w:date="2016-03-08T14:38:00Z"/>
          <w:highlight w:val="yellow"/>
          <w:rPrChange w:id="53" w:author="Cynthia Edgington" w:date="2016-03-08T14:40:00Z">
            <w:rPr>
              <w:ins w:id="54" w:author="Cynthia Edgington" w:date="2016-03-08T14:38:00Z"/>
            </w:rPr>
          </w:rPrChange>
        </w:rPr>
      </w:pPr>
      <w:ins w:id="55" w:author="Cynthia Edgington" w:date="2016-03-08T14:34:00Z">
        <w:r w:rsidRPr="00923EE7">
          <w:rPr>
            <w:highlight w:val="yellow"/>
            <w:rPrChange w:id="56" w:author="Cynthia Edgington" w:date="2016-03-08T14:40:00Z">
              <w:rPr/>
            </w:rPrChange>
          </w:rPr>
          <w:t>It seems like you want students to examine each parameter one at a time and describe the graph</w:t>
        </w:r>
      </w:ins>
      <w:ins w:id="57" w:author="Cynthia Edgington" w:date="2016-03-08T14:35:00Z">
        <w:r w:rsidRPr="00923EE7">
          <w:rPr>
            <w:highlight w:val="yellow"/>
            <w:rPrChange w:id="58" w:author="Cynthia Edgington" w:date="2016-03-08T14:40:00Z">
              <w:rPr/>
            </w:rPrChange>
          </w:rPr>
          <w:t xml:space="preserve"> starting with y=2</w:t>
        </w:r>
        <w:r w:rsidRPr="00923EE7">
          <w:rPr>
            <w:highlight w:val="yellow"/>
            <w:vertAlign w:val="superscript"/>
            <w:rPrChange w:id="59" w:author="Cynthia Edgington" w:date="2016-03-08T14:40:00Z">
              <w:rPr>
                <w:vertAlign w:val="superscript"/>
              </w:rPr>
            </w:rPrChange>
          </w:rPr>
          <w:t>x</w:t>
        </w:r>
        <w:r w:rsidRPr="00923EE7">
          <w:rPr>
            <w:highlight w:val="yellow"/>
            <w:rPrChange w:id="60" w:author="Cynthia Edgington" w:date="2016-03-08T14:40:00Z">
              <w:rPr/>
            </w:rPrChange>
          </w:rPr>
          <w:t xml:space="preserve">. Then, students vary b, then vary a, then vary h and finally, vary k. Consider students looking at a variety of functions within each parameter- so we start </w:t>
        </w:r>
        <w:r w:rsidRPr="00923EE7">
          <w:rPr>
            <w:highlight w:val="yellow"/>
            <w:rPrChange w:id="61" w:author="Cynthia Edgington" w:date="2016-03-08T14:40:00Z">
              <w:rPr/>
            </w:rPrChange>
          </w:rPr>
          <w:lastRenderedPageBreak/>
          <w:t>with the parent function, then we look at 3 or 4 functions where b is changing (perhaps y=</w:t>
        </w:r>
      </w:ins>
      <w:ins w:id="62" w:author="Cynthia Edgington" w:date="2016-03-08T14:37:00Z">
        <w:r w:rsidRPr="00923EE7">
          <w:rPr>
            <w:highlight w:val="yellow"/>
            <w:rPrChange w:id="63" w:author="Cynthia Edgington" w:date="2016-03-08T14:40:00Z">
              <w:rPr/>
            </w:rPrChange>
          </w:rPr>
          <w:t>3</w:t>
        </w:r>
        <w:r w:rsidRPr="00923EE7">
          <w:rPr>
            <w:highlight w:val="yellow"/>
            <w:vertAlign w:val="superscript"/>
            <w:rPrChange w:id="64" w:author="Cynthia Edgington" w:date="2016-03-08T14:40:00Z">
              <w:rPr>
                <w:vertAlign w:val="superscript"/>
              </w:rPr>
            </w:rPrChange>
          </w:rPr>
          <w:t>x</w:t>
        </w:r>
        <w:r w:rsidRPr="00923EE7">
          <w:rPr>
            <w:highlight w:val="yellow"/>
            <w:rPrChange w:id="65" w:author="Cynthia Edgington" w:date="2016-03-08T14:40:00Z">
              <w:rPr/>
            </w:rPrChange>
          </w:rPr>
          <w:t>, y=4</w:t>
        </w:r>
        <w:r w:rsidRPr="00923EE7">
          <w:rPr>
            <w:highlight w:val="yellow"/>
            <w:vertAlign w:val="superscript"/>
            <w:rPrChange w:id="66" w:author="Cynthia Edgington" w:date="2016-03-08T14:40:00Z">
              <w:rPr>
                <w:vertAlign w:val="superscript"/>
              </w:rPr>
            </w:rPrChange>
          </w:rPr>
          <w:t>x</w:t>
        </w:r>
        <w:r w:rsidRPr="00923EE7">
          <w:rPr>
            <w:highlight w:val="yellow"/>
            <w:rPrChange w:id="67" w:author="Cynthia Edgington" w:date="2016-03-08T14:40:00Z">
              <w:rPr/>
            </w:rPrChange>
          </w:rPr>
          <w:t>, y=(1/2)</w:t>
        </w:r>
        <w:r w:rsidRPr="00923EE7">
          <w:rPr>
            <w:highlight w:val="yellow"/>
            <w:vertAlign w:val="superscript"/>
            <w:rPrChange w:id="68" w:author="Cynthia Edgington" w:date="2016-03-08T14:40:00Z">
              <w:rPr>
                <w:vertAlign w:val="superscript"/>
              </w:rPr>
            </w:rPrChange>
          </w:rPr>
          <w:t>x</w:t>
        </w:r>
        <w:r w:rsidRPr="00923EE7">
          <w:rPr>
            <w:highlight w:val="yellow"/>
            <w:rPrChange w:id="69" w:author="Cynthia Edgington" w:date="2016-03-08T14:40:00Z">
              <w:rPr/>
            </w:rPrChange>
          </w:rPr>
          <w:t>, y=(1/3)</w:t>
        </w:r>
      </w:ins>
      <w:ins w:id="70" w:author="Cynthia Edgington" w:date="2016-03-08T14:38:00Z">
        <w:r w:rsidRPr="00923EE7">
          <w:rPr>
            <w:highlight w:val="yellow"/>
            <w:vertAlign w:val="superscript"/>
            <w:rPrChange w:id="71" w:author="Cynthia Edgington" w:date="2016-03-08T14:40:00Z">
              <w:rPr>
                <w:vertAlign w:val="superscript"/>
              </w:rPr>
            </w:rPrChange>
          </w:rPr>
          <w:t>x</w:t>
        </w:r>
        <w:r w:rsidRPr="00923EE7">
          <w:rPr>
            <w:highlight w:val="yellow"/>
            <w:rPrChange w:id="72" w:author="Cynthia Edgington" w:date="2016-03-08T14:40:00Z">
              <w:rPr/>
            </w:rPrChange>
          </w:rPr>
          <w:t>. Then, ask “What happens to the graph when b&gt;</w:t>
        </w:r>
        <w:proofErr w:type="gramStart"/>
        <w:r w:rsidRPr="00923EE7">
          <w:rPr>
            <w:highlight w:val="yellow"/>
            <w:rPrChange w:id="73" w:author="Cynthia Edgington" w:date="2016-03-08T14:40:00Z">
              <w:rPr/>
            </w:rPrChange>
          </w:rPr>
          <w:t>0 ?</w:t>
        </w:r>
        <w:proofErr w:type="gramEnd"/>
        <w:r w:rsidRPr="00923EE7">
          <w:rPr>
            <w:highlight w:val="yellow"/>
            <w:rPrChange w:id="74" w:author="Cynthia Edgington" w:date="2016-03-08T14:40:00Z">
              <w:rPr/>
            </w:rPrChange>
          </w:rPr>
          <w:t xml:space="preserve"> What happens to the graph when 0&lt;b&lt;1?” Then, do the same for a, h, and k. The idea is to get students to see patterns when they change one parameter. </w:t>
        </w:r>
      </w:ins>
    </w:p>
    <w:p w:rsidR="00923EE7" w:rsidRPr="00923EE7" w:rsidRDefault="00923EE7">
      <w:ins w:id="75" w:author="Cynthia Edgington" w:date="2016-03-08T14:39:00Z">
        <w:r w:rsidRPr="00923EE7">
          <w:rPr>
            <w:highlight w:val="yellow"/>
            <w:rPrChange w:id="76" w:author="Cynthia Edgington" w:date="2016-03-08T14:40:00Z">
              <w:rPr/>
            </w:rPrChange>
          </w:rPr>
          <w:t>Then, perhaps a culminating activity can be where they confirm their observations using the GeoGebra file. Let’s meet to iron out these details.</w:t>
        </w:r>
        <w:r>
          <w:t xml:space="preserve"> </w:t>
        </w:r>
      </w:ins>
    </w:p>
    <w:p w:rsidR="00071F5B" w:rsidDel="009F74AB" w:rsidRDefault="00071F5B">
      <w:pPr>
        <w:rPr>
          <w:del w:id="77" w:author="David Dolch" w:date="2016-03-25T14:22:00Z"/>
        </w:rPr>
      </w:pPr>
    </w:p>
    <w:p w:rsidR="00071F5B" w:rsidDel="009F74AB" w:rsidRDefault="00071F5B">
      <w:pPr>
        <w:rPr>
          <w:del w:id="78" w:author="David Dolch" w:date="2016-03-25T14:22:00Z"/>
        </w:rPr>
      </w:pPr>
    </w:p>
    <w:p w:rsidR="00071F5B" w:rsidRDefault="00071F5B"/>
    <w:tbl>
      <w:tblPr>
        <w:tblStyle w:val="TableGrid"/>
        <w:tblW w:w="9161" w:type="dxa"/>
        <w:tblLayout w:type="fixed"/>
        <w:tblLook w:val="04A0" w:firstRow="1" w:lastRow="0" w:firstColumn="1" w:lastColumn="0" w:noHBand="0" w:noVBand="1"/>
      </w:tblPr>
      <w:tblGrid>
        <w:gridCol w:w="705"/>
        <w:gridCol w:w="3430"/>
        <w:gridCol w:w="5026"/>
      </w:tblGrid>
      <w:tr w:rsidR="00291778" w:rsidTr="00735B49">
        <w:tc>
          <w:tcPr>
            <w:tcW w:w="705" w:type="dxa"/>
          </w:tcPr>
          <w:p w:rsidR="00071F5B" w:rsidRPr="00071F5B" w:rsidRDefault="00291778" w:rsidP="00071F5B">
            <w:pPr>
              <w:jc w:val="center"/>
              <w:rPr>
                <w:b/>
              </w:rPr>
            </w:pPr>
            <w:r>
              <w:rPr>
                <w:b/>
              </w:rPr>
              <w:t>Time (min</w:t>
            </w:r>
            <w:r w:rsidR="00071F5B" w:rsidRPr="00071F5B">
              <w:rPr>
                <w:b/>
              </w:rPr>
              <w:t>)</w:t>
            </w:r>
          </w:p>
        </w:tc>
        <w:tc>
          <w:tcPr>
            <w:tcW w:w="3430" w:type="dxa"/>
          </w:tcPr>
          <w:p w:rsidR="00071F5B" w:rsidRPr="00071F5B" w:rsidRDefault="00071F5B" w:rsidP="00071F5B">
            <w:pPr>
              <w:jc w:val="center"/>
              <w:rPr>
                <w:b/>
              </w:rPr>
            </w:pPr>
            <w:r w:rsidRPr="00071F5B">
              <w:rPr>
                <w:b/>
              </w:rPr>
              <w:t>Teacher Actions</w:t>
            </w:r>
          </w:p>
        </w:tc>
        <w:tc>
          <w:tcPr>
            <w:tcW w:w="5026" w:type="dxa"/>
          </w:tcPr>
          <w:p w:rsidR="00071F5B" w:rsidRPr="00071F5B" w:rsidRDefault="00071F5B" w:rsidP="00071F5B">
            <w:pPr>
              <w:jc w:val="center"/>
              <w:rPr>
                <w:b/>
              </w:rPr>
            </w:pPr>
            <w:r w:rsidRPr="00071F5B">
              <w:rPr>
                <w:b/>
              </w:rPr>
              <w:t>Student Engagement</w:t>
            </w:r>
          </w:p>
        </w:tc>
      </w:tr>
      <w:tr w:rsidR="00291778" w:rsidTr="00735B49">
        <w:tc>
          <w:tcPr>
            <w:tcW w:w="705" w:type="dxa"/>
          </w:tcPr>
          <w:p w:rsidR="00071F5B" w:rsidRPr="00071F5B" w:rsidRDefault="00071F5B" w:rsidP="00071F5B">
            <w:pPr>
              <w:rPr>
                <w:b/>
              </w:rPr>
            </w:pPr>
            <w:r w:rsidRPr="00071F5B">
              <w:rPr>
                <w:b/>
              </w:rPr>
              <w:t>10</w:t>
            </w:r>
          </w:p>
        </w:tc>
        <w:tc>
          <w:tcPr>
            <w:tcW w:w="3430" w:type="dxa"/>
          </w:tcPr>
          <w:p w:rsidR="00071F5B" w:rsidRPr="00071F5B" w:rsidRDefault="00071F5B" w:rsidP="00071F5B">
            <w:pPr>
              <w:jc w:val="center"/>
              <w:rPr>
                <w:b/>
              </w:rPr>
            </w:pPr>
            <w:r w:rsidRPr="00071F5B">
              <w:rPr>
                <w:b/>
              </w:rPr>
              <w:t>Introduction/Review</w:t>
            </w:r>
          </w:p>
          <w:p w:rsidR="00071F5B" w:rsidRDefault="00E55663" w:rsidP="00071F5B">
            <w:r>
              <w:t>“Today we are going to be doing a lesson activity exploring the graphical behavior of expon</w:t>
            </w:r>
            <w:r w:rsidR="00CE6D02">
              <w:t>ential functions</w:t>
            </w:r>
            <w:r>
              <w:t>.”</w:t>
            </w:r>
          </w:p>
          <w:p w:rsidR="00E55663" w:rsidRDefault="00E55663" w:rsidP="00071F5B"/>
          <w:p w:rsidR="00E55663" w:rsidRDefault="00E55663" w:rsidP="00071F5B">
            <w:r>
              <w:t>“Can someone recall</w:t>
            </w:r>
            <w:r w:rsidR="00CE6D02">
              <w:t xml:space="preserve"> the form of an exponential </w:t>
            </w:r>
            <w:r>
              <w:t>function?”</w:t>
            </w:r>
          </w:p>
          <w:p w:rsidR="00E55663" w:rsidRDefault="00E55663" w:rsidP="00071F5B"/>
          <w:p w:rsidR="00087AAA" w:rsidRDefault="00087AAA" w:rsidP="00071F5B">
            <w:r>
              <w:t xml:space="preserve">“You are correct, but today we are going to investigate what happens when we vary the parameters of the exponential function in the form </w:t>
            </w:r>
          </w:p>
          <w:p w:rsidR="00087AAA" w:rsidRDefault="00087AAA" w:rsidP="00071F5B">
            <w:r>
              <w:t>y=a*(b)</w:t>
            </w:r>
            <w:r>
              <w:rPr>
                <w:vertAlign w:val="superscript"/>
              </w:rPr>
              <w:t>x-h</w:t>
            </w:r>
            <w:r>
              <w:t>+k</w:t>
            </w:r>
            <w:r w:rsidR="00EF2C87">
              <w:t xml:space="preserve"> where a≠0, b&gt;0 and b≠1</w:t>
            </w:r>
            <w:r>
              <w:t>.”</w:t>
            </w:r>
          </w:p>
          <w:p w:rsidR="00087AAA" w:rsidRDefault="00087AAA" w:rsidP="00071F5B"/>
          <w:p w:rsidR="00EF2C87" w:rsidRDefault="00357EDD" w:rsidP="00071F5B">
            <w:r>
              <w:t>“</w:t>
            </w:r>
            <w:r w:rsidR="006B637A">
              <w:t>So w</w:t>
            </w:r>
            <w:r w:rsidR="00EF2C87">
              <w:t>hat happens to the function if a=0?</w:t>
            </w:r>
          </w:p>
          <w:p w:rsidR="00EF2C87" w:rsidRDefault="002900BD" w:rsidP="00071F5B">
            <w:r>
              <w:t>b=1? b</w:t>
            </w:r>
            <w:r w:rsidR="00EF2C87">
              <w:t>=0? When b is negative?</w:t>
            </w:r>
            <w:r w:rsidR="00357EDD">
              <w:t>”</w:t>
            </w:r>
          </w:p>
          <w:p w:rsidR="00357EDD" w:rsidRDefault="00357EDD" w:rsidP="00071F5B"/>
          <w:p w:rsidR="00EF2C87" w:rsidRDefault="00826EDC" w:rsidP="00071F5B">
            <w:r>
              <w:t>“</w:t>
            </w:r>
            <w:r w:rsidR="00357EDD" w:rsidRPr="005C6844">
              <w:rPr>
                <w:highlight w:val="yellow"/>
                <w:rPrChange w:id="79" w:author="David Dolch" w:date="2016-03-25T11:58:00Z">
                  <w:rPr/>
                </w:rPrChange>
              </w:rPr>
              <w:t>Throughou</w:t>
            </w:r>
            <w:r w:rsidR="00291778" w:rsidRPr="005C6844">
              <w:rPr>
                <w:highlight w:val="yellow"/>
                <w:rPrChange w:id="80" w:author="David Dolch" w:date="2016-03-25T11:58:00Z">
                  <w:rPr/>
                </w:rPrChange>
              </w:rPr>
              <w:t>t the lesson activity you</w:t>
            </w:r>
            <w:r w:rsidR="00357EDD" w:rsidRPr="005C6844">
              <w:rPr>
                <w:highlight w:val="yellow"/>
                <w:rPrChange w:id="81" w:author="David Dolch" w:date="2016-03-25T11:58:00Z">
                  <w:rPr/>
                </w:rPrChange>
              </w:rPr>
              <w:t xml:space="preserve"> </w:t>
            </w:r>
            <w:r w:rsidR="00291778" w:rsidRPr="005C6844">
              <w:rPr>
                <w:highlight w:val="yellow"/>
                <w:rPrChange w:id="82" w:author="David Dolch" w:date="2016-03-25T11:58:00Z">
                  <w:rPr/>
                </w:rPrChange>
              </w:rPr>
              <w:t>will</w:t>
            </w:r>
            <w:ins w:id="83" w:author="David Dolch" w:date="2016-03-25T11:55:00Z">
              <w:r w:rsidR="005C6844" w:rsidRPr="005C6844">
                <w:rPr>
                  <w:highlight w:val="yellow"/>
                  <w:rPrChange w:id="84" w:author="David Dolch" w:date="2016-03-25T11:58:00Z">
                    <w:rPr/>
                  </w:rPrChange>
                </w:rPr>
                <w:t xml:space="preserve"> list the domain, range and y intercepts,</w:t>
              </w:r>
            </w:ins>
            <w:r w:rsidR="00291778" w:rsidRPr="005C6844">
              <w:rPr>
                <w:highlight w:val="yellow"/>
                <w:rPrChange w:id="85" w:author="David Dolch" w:date="2016-03-25T11:58:00Z">
                  <w:rPr/>
                </w:rPrChange>
              </w:rPr>
              <w:t xml:space="preserve"> </w:t>
            </w:r>
            <w:r w:rsidR="00357EDD" w:rsidRPr="005C6844">
              <w:rPr>
                <w:highlight w:val="yellow"/>
                <w:rPrChange w:id="86" w:author="David Dolch" w:date="2016-03-25T11:58:00Z">
                  <w:rPr/>
                </w:rPrChange>
              </w:rPr>
              <w:t>make observations of graphical behavior</w:t>
            </w:r>
            <w:ins w:id="87" w:author="David Dolch" w:date="2016-03-25T11:55:00Z">
              <w:r w:rsidR="005C6844" w:rsidRPr="005C6844">
                <w:rPr>
                  <w:highlight w:val="yellow"/>
                  <w:rPrChange w:id="88" w:author="David Dolch" w:date="2016-03-25T11:58:00Z">
                    <w:rPr/>
                  </w:rPrChange>
                </w:rPr>
                <w:t>s when varying each parameter</w:t>
              </w:r>
            </w:ins>
            <w:del w:id="89" w:author="David Dolch" w:date="2016-03-25T11:55:00Z">
              <w:r w:rsidR="00357EDD" w:rsidRPr="005C6844" w:rsidDel="005C6844">
                <w:rPr>
                  <w:highlight w:val="yellow"/>
                  <w:rPrChange w:id="90" w:author="David Dolch" w:date="2016-03-25T11:58:00Z">
                    <w:rPr/>
                  </w:rPrChange>
                </w:rPr>
                <w:delText>s</w:delText>
              </w:r>
            </w:del>
            <w:r w:rsidR="00357EDD" w:rsidRPr="005C6844">
              <w:rPr>
                <w:highlight w:val="yellow"/>
                <w:rPrChange w:id="91" w:author="David Dolch" w:date="2016-03-25T11:58:00Z">
                  <w:rPr/>
                </w:rPrChange>
              </w:rPr>
              <w:t>.  There are also other items I ask you to identify</w:t>
            </w:r>
            <w:r w:rsidRPr="005C6844">
              <w:rPr>
                <w:highlight w:val="yellow"/>
                <w:rPrChange w:id="92" w:author="David Dolch" w:date="2016-03-25T11:58:00Z">
                  <w:rPr/>
                </w:rPrChange>
              </w:rPr>
              <w:t xml:space="preserve"> in problem 1</w:t>
            </w:r>
            <w:r w:rsidR="00357EDD" w:rsidRPr="005C6844">
              <w:rPr>
                <w:highlight w:val="yellow"/>
                <w:rPrChange w:id="93" w:author="David Dolch" w:date="2016-03-25T11:58:00Z">
                  <w:rPr/>
                </w:rPrChange>
              </w:rPr>
              <w:t xml:space="preserve"> which can help with descriptions of the graph</w:t>
            </w:r>
            <w:r w:rsidRPr="005C6844">
              <w:rPr>
                <w:highlight w:val="yellow"/>
                <w:rPrChange w:id="94" w:author="David Dolch" w:date="2016-03-25T11:58:00Z">
                  <w:rPr/>
                </w:rPrChange>
              </w:rPr>
              <w:t>ical behaviors on the rest of the activity.</w:t>
            </w:r>
            <w:r>
              <w:t xml:space="preserve">  Let go over these items</w:t>
            </w:r>
            <w:r w:rsidR="00357EDD">
              <w:t>.</w:t>
            </w:r>
            <w:r>
              <w:t>”</w:t>
            </w:r>
          </w:p>
          <w:p w:rsidR="00357EDD" w:rsidRDefault="00357EDD" w:rsidP="00071F5B"/>
          <w:p w:rsidR="00357EDD" w:rsidRDefault="00EF270B" w:rsidP="00357EDD">
            <w:r>
              <w:t>“What is an asymptote?</w:t>
            </w:r>
            <w:r w:rsidR="00F23BF2">
              <w:t>”</w:t>
            </w:r>
          </w:p>
          <w:p w:rsidR="00357EDD" w:rsidRDefault="00357EDD" w:rsidP="00357EDD"/>
          <w:p w:rsidR="00357EDD" w:rsidRDefault="00357EDD" w:rsidP="00357EDD">
            <w:r>
              <w:t>“</w:t>
            </w:r>
            <w:r w:rsidRPr="00357EDD">
              <w:t>How can one describe end beh</w:t>
            </w:r>
            <w:r>
              <w:t xml:space="preserve">aviors of a linear function?  </w:t>
            </w:r>
            <w:r>
              <w:lastRenderedPageBreak/>
              <w:t xml:space="preserve">How does this relate to </w:t>
            </w:r>
            <w:r w:rsidR="004D7A46">
              <w:t>asymptotes?”</w:t>
            </w:r>
          </w:p>
          <w:p w:rsidR="00357EDD" w:rsidRPr="00357EDD" w:rsidRDefault="00357EDD" w:rsidP="00357EDD"/>
          <w:p w:rsidR="00047038" w:rsidRDefault="00047038" w:rsidP="00357EDD">
            <w:r>
              <w:t>“Can anyone recall interval form of how to write domain and range</w:t>
            </w:r>
            <w:r w:rsidR="00357EDD">
              <w:t xml:space="preserve"> values</w:t>
            </w:r>
            <w:r>
              <w:t>?”</w:t>
            </w:r>
          </w:p>
          <w:p w:rsidR="00047038" w:rsidRDefault="00047038" w:rsidP="00071F5B">
            <w:r>
              <w:t>What is the domain y=x</w:t>
            </w:r>
            <w:r w:rsidRPr="00047038">
              <w:rPr>
                <w:vertAlign w:val="superscript"/>
              </w:rPr>
              <w:t>2</w:t>
            </w:r>
          </w:p>
          <w:p w:rsidR="00047038" w:rsidDel="009F74AB" w:rsidRDefault="00047038" w:rsidP="00071F5B">
            <w:pPr>
              <w:rPr>
                <w:del w:id="95" w:author="David Dolch" w:date="2016-03-25T14:22:00Z"/>
              </w:rPr>
            </w:pPr>
            <w:r>
              <w:t>What is the range of y=x</w:t>
            </w:r>
            <w:r w:rsidRPr="00047038">
              <w:rPr>
                <w:vertAlign w:val="superscript"/>
              </w:rPr>
              <w:t>2</w:t>
            </w:r>
            <w:r>
              <w:t xml:space="preserve"> and why?</w:t>
            </w:r>
          </w:p>
          <w:p w:rsidR="0064439A" w:rsidDel="009F74AB" w:rsidRDefault="0064439A" w:rsidP="00357EDD">
            <w:pPr>
              <w:rPr>
                <w:del w:id="96" w:author="David Dolch" w:date="2016-03-25T14:22:00Z"/>
                <w:b/>
              </w:rPr>
            </w:pPr>
          </w:p>
          <w:p w:rsidR="004D7A46" w:rsidDel="009F74AB" w:rsidRDefault="004D7A46" w:rsidP="00357EDD">
            <w:pPr>
              <w:rPr>
                <w:del w:id="97" w:author="David Dolch" w:date="2016-03-25T14:22:00Z"/>
                <w:b/>
              </w:rPr>
            </w:pPr>
          </w:p>
          <w:p w:rsidR="0064439A" w:rsidRPr="00071F5B" w:rsidRDefault="0064439A" w:rsidP="009F74AB">
            <w:pPr>
              <w:rPr>
                <w:b/>
              </w:rPr>
              <w:pPrChange w:id="98" w:author="David Dolch" w:date="2016-03-25T14:22:00Z">
                <w:pPr>
                  <w:jc w:val="center"/>
                </w:pPr>
              </w:pPrChange>
            </w:pPr>
          </w:p>
        </w:tc>
        <w:tc>
          <w:tcPr>
            <w:tcW w:w="5026" w:type="dxa"/>
          </w:tcPr>
          <w:p w:rsidR="00087AAA" w:rsidRDefault="000F2D6A" w:rsidP="00087AAA">
            <w:r>
              <w:lastRenderedPageBreak/>
              <w:t>“</w:t>
            </w:r>
            <w:r w:rsidR="00087AAA">
              <w:t>The form of</w:t>
            </w:r>
            <w:r w:rsidR="006B637A">
              <w:t xml:space="preserve"> an exponential function is y=</w:t>
            </w:r>
            <w:r w:rsidR="00087AAA">
              <w:t>(b)</w:t>
            </w:r>
            <w:r w:rsidR="00087AAA">
              <w:rPr>
                <w:vertAlign w:val="superscript"/>
              </w:rPr>
              <w:t>x</w:t>
            </w:r>
            <w:r w:rsidR="00087AAA">
              <w:t>.</w:t>
            </w:r>
            <w:r>
              <w:t>”</w:t>
            </w:r>
          </w:p>
          <w:p w:rsidR="000F2D6A" w:rsidRDefault="000F2D6A" w:rsidP="00087AAA"/>
          <w:p w:rsidR="00EF2C87" w:rsidRPr="00357EDD" w:rsidRDefault="00ED1545" w:rsidP="00087AAA">
            <w:pPr>
              <w:rPr>
                <w:b/>
                <w:i/>
              </w:rPr>
            </w:pPr>
            <w:r w:rsidRPr="00CC6434">
              <w:rPr>
                <w:b/>
                <w:i/>
              </w:rPr>
              <w:t>Mention the following</w:t>
            </w:r>
            <w:r w:rsidR="00357EDD">
              <w:rPr>
                <w:b/>
                <w:i/>
              </w:rPr>
              <w:t xml:space="preserve"> If not answered.</w:t>
            </w:r>
          </w:p>
          <w:p w:rsidR="000F2D6A" w:rsidRDefault="00EF2C87" w:rsidP="00087AAA">
            <w:r>
              <w:t>“If a</w:t>
            </w:r>
            <w:r w:rsidR="006B637A">
              <w:t>=0 or b=0 then the function is k</w:t>
            </w:r>
            <w:r w:rsidR="00CC6434">
              <w:t xml:space="preserve"> for all x values.  This is a line and we are not interested in interpreting graphical behaviors of lines</w:t>
            </w:r>
            <w:r>
              <w:t>.  If b=1 then y=a</w:t>
            </w:r>
            <w:r w:rsidR="00CC6434">
              <w:t>+k</w:t>
            </w:r>
            <w:r>
              <w:t xml:space="preserve"> bec</w:t>
            </w:r>
            <w:r w:rsidR="00CC6434">
              <w:t>ause b</w:t>
            </w:r>
            <w:r w:rsidR="00CC6434" w:rsidRPr="00CC6434">
              <w:rPr>
                <w:vertAlign w:val="superscript"/>
              </w:rPr>
              <w:t>x</w:t>
            </w:r>
            <w:r w:rsidR="006B637A">
              <w:t xml:space="preserve"> will equal </w:t>
            </w:r>
            <w:r w:rsidR="00CC6434">
              <w:t>1</w:t>
            </w:r>
            <w:r w:rsidR="00ED1545">
              <w:t>.  Again this is a line and we are not interested in interpreting graphical behaviors of lines</w:t>
            </w:r>
            <w:r w:rsidR="00CC6434">
              <w:t>.  If b is negative, then the function oscillates between negative and positive values</w:t>
            </w:r>
            <w:r w:rsidR="00ED1545">
              <w:t xml:space="preserve"> and is discontinuous at even fractional roots.  </w:t>
            </w:r>
          </w:p>
          <w:p w:rsidR="00CC6434" w:rsidRDefault="00CC6434" w:rsidP="00087AAA"/>
          <w:p w:rsidR="006D6083" w:rsidRDefault="000F2D6A" w:rsidP="000F2D6A">
            <w:r>
              <w:t xml:space="preserve">“An asymptote is a vertical line on a graph that represents an input value that is undefined on the function.”  </w:t>
            </w:r>
          </w:p>
          <w:p w:rsidR="00EF2C87" w:rsidRDefault="00EF2C87" w:rsidP="000F2D6A"/>
          <w:p w:rsidR="00EF2C87" w:rsidRPr="004D7A46" w:rsidRDefault="004D7A46" w:rsidP="00357EDD">
            <w:pPr>
              <w:rPr>
                <w:b/>
              </w:rPr>
            </w:pPr>
            <w:r>
              <w:rPr>
                <w:b/>
              </w:rPr>
              <w:t>If not answered,</w:t>
            </w:r>
            <w:r w:rsidR="00357EDD" w:rsidRPr="004D7A46">
              <w:rPr>
                <w:b/>
              </w:rPr>
              <w:t xml:space="preserve"> then explain</w:t>
            </w:r>
            <w:r w:rsidRPr="004D7A46">
              <w:rPr>
                <w:b/>
              </w:rPr>
              <w:t xml:space="preserve"> the following</w:t>
            </w:r>
            <w:r w:rsidR="00357EDD" w:rsidRPr="004D7A46">
              <w:rPr>
                <w:b/>
              </w:rPr>
              <w:t>:</w:t>
            </w:r>
          </w:p>
          <w:p w:rsidR="00357EDD" w:rsidRDefault="00357EDD" w:rsidP="00357EDD"/>
          <w:p w:rsidR="00357EDD" w:rsidRDefault="004D7A46" w:rsidP="00357EDD">
            <w:r>
              <w:t>“</w:t>
            </w:r>
            <w:r w:rsidR="00357EDD">
              <w:t xml:space="preserve">End behaviors </w:t>
            </w:r>
            <w:r w:rsidR="00291778">
              <w:t xml:space="preserve">for a linear function </w:t>
            </w:r>
            <w:r w:rsidR="00357EDD">
              <w:t>can be described as</w:t>
            </w:r>
            <w:r>
              <w:t xml:space="preserve"> x approaches infinity then y increases to infinity and as x approaches negative infinity then y decreases to negative infinity.  We call this an increasing function because it increases from left to right.  This is also a function that is continuous because there are</w:t>
            </w:r>
            <w:r w:rsidR="00291778">
              <w:t xml:space="preserve"> no undefined x or y values in</w:t>
            </w:r>
            <w:r>
              <w:t xml:space="preserve"> this function and the graph shows this.</w:t>
            </w:r>
            <w:r w:rsidR="00291778">
              <w:t xml:space="preserve">  This relates to asymptotes because we will need to describe end behaviors that approach asymptotes.</w:t>
            </w:r>
            <w:r>
              <w:t>”</w:t>
            </w:r>
          </w:p>
          <w:p w:rsidR="004D7A46" w:rsidRDefault="004D7A46" w:rsidP="00357EDD"/>
          <w:p w:rsidR="004D7A46" w:rsidRDefault="00826EDC" w:rsidP="00357EDD">
            <w:r>
              <w:t>“</w:t>
            </w:r>
            <w:r w:rsidR="004D7A46">
              <w:t>The domain of y=x</w:t>
            </w:r>
            <w:r w:rsidR="004D7A46" w:rsidRPr="004D7A46">
              <w:rPr>
                <w:vertAlign w:val="superscript"/>
              </w:rPr>
              <w:t>2</w:t>
            </w:r>
            <w:r w:rsidR="004D7A46">
              <w:t xml:space="preserve"> is D:(-∞,∞)</w:t>
            </w:r>
          </w:p>
          <w:p w:rsidR="004D7A46" w:rsidRPr="00087AAA" w:rsidRDefault="004D7A46" w:rsidP="004D7A46">
            <w:r>
              <w:t>And R:(0,∞)  this is because a positive square function will always have positive outputs and all x values are defined.</w:t>
            </w:r>
            <w:r w:rsidR="00826EDC">
              <w:t>”</w:t>
            </w:r>
          </w:p>
        </w:tc>
      </w:tr>
      <w:tr w:rsidR="00291778" w:rsidTr="00735B49">
        <w:trPr>
          <w:trHeight w:val="64"/>
        </w:trPr>
        <w:tc>
          <w:tcPr>
            <w:tcW w:w="705" w:type="dxa"/>
          </w:tcPr>
          <w:p w:rsidR="00071F5B" w:rsidRPr="00071F5B" w:rsidRDefault="00071F5B" w:rsidP="00071F5B">
            <w:pPr>
              <w:rPr>
                <w:b/>
              </w:rPr>
            </w:pPr>
            <w:r w:rsidRPr="00071F5B">
              <w:rPr>
                <w:b/>
              </w:rPr>
              <w:t>50</w:t>
            </w:r>
          </w:p>
        </w:tc>
        <w:tc>
          <w:tcPr>
            <w:tcW w:w="3430" w:type="dxa"/>
          </w:tcPr>
          <w:p w:rsidR="00071F5B" w:rsidDel="0045109C" w:rsidRDefault="00071F5B" w:rsidP="0045109C">
            <w:pPr>
              <w:jc w:val="center"/>
              <w:rPr>
                <w:del w:id="99" w:author="David Dolch" w:date="2016-03-25T12:57:00Z"/>
                <w:b/>
              </w:rPr>
              <w:pPrChange w:id="100" w:author="David Dolch" w:date="2016-03-25T12:57:00Z">
                <w:pPr>
                  <w:jc w:val="center"/>
                </w:pPr>
              </w:pPrChange>
            </w:pPr>
            <w:r w:rsidRPr="00071F5B">
              <w:rPr>
                <w:b/>
              </w:rPr>
              <w:t>Lesson Activity</w:t>
            </w:r>
          </w:p>
          <w:p w:rsidR="0045109C" w:rsidRPr="00071F5B" w:rsidRDefault="0045109C" w:rsidP="0064439A">
            <w:pPr>
              <w:jc w:val="center"/>
              <w:rPr>
                <w:ins w:id="101" w:author="David Dolch" w:date="2016-03-25T12:57:00Z"/>
                <w:b/>
              </w:rPr>
            </w:pPr>
          </w:p>
          <w:p w:rsidR="00071F5B" w:rsidRPr="00071F5B" w:rsidDel="0045109C" w:rsidRDefault="004A6110" w:rsidP="0045109C">
            <w:pPr>
              <w:rPr>
                <w:del w:id="102" w:author="David Dolch" w:date="2016-03-25T12:57:00Z"/>
                <w:b/>
              </w:rPr>
              <w:pPrChange w:id="103" w:author="David Dolch" w:date="2016-03-25T12:57:00Z">
                <w:pPr>
                  <w:jc w:val="center"/>
                </w:pPr>
              </w:pPrChange>
            </w:pPr>
            <w:del w:id="104" w:author="David Dolch" w:date="2016-03-25T12:57:00Z">
              <w:r w:rsidDel="0045109C">
                <w:rPr>
                  <w:b/>
                </w:rPr>
                <w:delText>Problem 1</w:delText>
              </w:r>
            </w:del>
          </w:p>
          <w:p w:rsidR="00071F5B" w:rsidRDefault="00071F5B" w:rsidP="0045109C">
            <w:pPr>
              <w:jc w:val="center"/>
              <w:rPr>
                <w:b/>
              </w:rPr>
              <w:pPrChange w:id="105" w:author="David Dolch" w:date="2016-03-25T12:57:00Z">
                <w:pPr>
                  <w:jc w:val="center"/>
                </w:pPr>
              </w:pPrChange>
            </w:pPr>
          </w:p>
          <w:p w:rsidR="00583EB7" w:rsidRDefault="0045109C" w:rsidP="00583EB7">
            <w:pPr>
              <w:jc w:val="center"/>
              <w:rPr>
                <w:ins w:id="106" w:author="David Dolch" w:date="2016-03-25T12:56:00Z"/>
              </w:rPr>
            </w:pPr>
            <w:r>
              <w:object w:dxaOrig="9195" w:dyaOrig="5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99.75pt" o:ole="">
                  <v:imagedata r:id="rId6" o:title=""/>
                </v:shape>
                <o:OLEObject Type="Embed" ProgID="PBrush" ShapeID="_x0000_i1025" DrawAspect="Content" ObjectID="_1520424084" r:id="rId7"/>
              </w:object>
            </w:r>
          </w:p>
          <w:p w:rsidR="0045109C" w:rsidRPr="00583EB7" w:rsidDel="0045109C" w:rsidRDefault="0045109C" w:rsidP="0045109C">
            <w:pPr>
              <w:rPr>
                <w:del w:id="107" w:author="David Dolch" w:date="2016-03-25T12:57:00Z"/>
              </w:rPr>
              <w:pPrChange w:id="108" w:author="David Dolch" w:date="2016-03-25T12:56:00Z">
                <w:pPr>
                  <w:jc w:val="center"/>
                </w:pPr>
              </w:pPrChange>
            </w:pPr>
            <w:ins w:id="109" w:author="David Dolch" w:date="2016-03-25T12:56:00Z">
              <w:r>
                <w:t>Figure 1</w:t>
              </w:r>
            </w:ins>
            <w:ins w:id="110" w:author="David Dolch" w:date="2016-03-25T12:57:00Z">
              <w:r>
                <w:t>, Problem 1:</w:t>
              </w:r>
            </w:ins>
            <w:ins w:id="111" w:author="David Dolch" w:date="2016-03-25T12:56:00Z">
              <w:r>
                <w:t xml:space="preserve"> y=2</w:t>
              </w:r>
              <w:r w:rsidRPr="0045109C">
                <w:rPr>
                  <w:vertAlign w:val="superscript"/>
                  <w:rPrChange w:id="112" w:author="David Dolch" w:date="2016-03-25T12:56:00Z">
                    <w:rPr/>
                  </w:rPrChange>
                </w:rPr>
                <w:t>x</w:t>
              </w:r>
            </w:ins>
          </w:p>
          <w:p w:rsidR="006669D1" w:rsidRDefault="006669D1" w:rsidP="00EF148D"/>
          <w:p w:rsidR="006669D1" w:rsidRDefault="0045109C" w:rsidP="00EF148D">
            <w:ins w:id="113" w:author="David Dolch" w:date="2016-03-25T12:56:00Z">
              <w:r>
                <w:object w:dxaOrig="6870" w:dyaOrig="4320">
                  <v:shape id="_x0000_i1030" type="#_x0000_t75" style="width:140.25pt;height:87.75pt" o:ole="">
                    <v:imagedata r:id="rId8" o:title=""/>
                  </v:shape>
                  <o:OLEObject Type="Embed" ProgID="PBrush" ShapeID="_x0000_i1030" DrawAspect="Content" ObjectID="_1520424085" r:id="rId9"/>
                </w:object>
              </w:r>
            </w:ins>
          </w:p>
          <w:p w:rsidR="00826EDC" w:rsidRPr="0045109C" w:rsidRDefault="0045109C" w:rsidP="00EF148D">
            <w:pPr>
              <w:rPr>
                <w:rPrChange w:id="114" w:author="David Dolch" w:date="2016-03-25T12:57:00Z">
                  <w:rPr>
                    <w:b/>
                  </w:rPr>
                </w:rPrChange>
              </w:rPr>
            </w:pPr>
            <w:ins w:id="115" w:author="David Dolch" w:date="2016-03-25T12:56:00Z">
              <w:r w:rsidRPr="0045109C">
                <w:rPr>
                  <w:rPrChange w:id="116" w:author="David Dolch" w:date="2016-03-25T12:57:00Z">
                    <w:rPr>
                      <w:b/>
                    </w:rPr>
                  </w:rPrChange>
                </w:rPr>
                <w:t>Figure 2</w:t>
              </w:r>
            </w:ins>
            <w:ins w:id="117" w:author="David Dolch" w:date="2016-03-25T12:58:00Z">
              <w:r>
                <w:t>, Problem 4:</w:t>
              </w:r>
            </w:ins>
            <w:ins w:id="118" w:author="David Dolch" w:date="2016-03-25T12:56:00Z">
              <w:r w:rsidRPr="0045109C">
                <w:rPr>
                  <w:rPrChange w:id="119" w:author="David Dolch" w:date="2016-03-25T12:57:00Z">
                    <w:rPr>
                      <w:b/>
                    </w:rPr>
                  </w:rPrChange>
                </w:rPr>
                <w:t xml:space="preserve"> y</w:t>
              </w:r>
              <w:proofErr w:type="gramStart"/>
              <w:r w:rsidRPr="0045109C">
                <w:rPr>
                  <w:rPrChange w:id="120" w:author="David Dolch" w:date="2016-03-25T12:57:00Z">
                    <w:rPr>
                      <w:b/>
                    </w:rPr>
                  </w:rPrChange>
                </w:rPr>
                <w:t>=(</w:t>
              </w:r>
              <w:proofErr w:type="gramEnd"/>
              <w:r w:rsidRPr="0045109C">
                <w:rPr>
                  <w:rPrChange w:id="121" w:author="David Dolch" w:date="2016-03-25T12:57:00Z">
                    <w:rPr>
                      <w:b/>
                    </w:rPr>
                  </w:rPrChange>
                </w:rPr>
                <w:t>1/3)</w:t>
              </w:r>
              <w:r w:rsidRPr="0045109C">
                <w:rPr>
                  <w:vertAlign w:val="superscript"/>
                  <w:rPrChange w:id="122" w:author="David Dolch" w:date="2016-03-25T12:57:00Z">
                    <w:rPr>
                      <w:b/>
                    </w:rPr>
                  </w:rPrChange>
                </w:rPr>
                <w:t>x</w:t>
              </w:r>
            </w:ins>
          </w:p>
          <w:p w:rsidR="0045109C" w:rsidRDefault="0045109C" w:rsidP="00EF148D">
            <w:pPr>
              <w:rPr>
                <w:ins w:id="123" w:author="David Dolch" w:date="2016-03-25T12:58:00Z"/>
                <w:b/>
              </w:rPr>
            </w:pPr>
          </w:p>
          <w:p w:rsidR="00826EDC" w:rsidDel="0045109C" w:rsidRDefault="0045109C" w:rsidP="00EF148D">
            <w:pPr>
              <w:rPr>
                <w:del w:id="124" w:author="David Dolch" w:date="2016-03-25T12:54:00Z"/>
                <w:b/>
              </w:rPr>
            </w:pPr>
            <w:ins w:id="125" w:author="David Dolch" w:date="2016-03-25T12:53:00Z">
              <w:r>
                <w:rPr>
                  <w:b/>
                </w:rPr>
                <w:t xml:space="preserve">Other </w:t>
              </w:r>
            </w:ins>
            <w:r w:rsidR="00826EDC" w:rsidRPr="006669D1">
              <w:rPr>
                <w:b/>
              </w:rPr>
              <w:t>Teacher Facilitation Questions</w:t>
            </w:r>
            <w:ins w:id="126" w:author="David Dolch" w:date="2016-03-25T12:54:00Z">
              <w:r>
                <w:rPr>
                  <w:b/>
                </w:rPr>
                <w:t xml:space="preserve"> to </w:t>
              </w:r>
            </w:ins>
            <w:del w:id="127" w:author="David Dolch" w:date="2016-03-25T12:54:00Z">
              <w:r w:rsidR="00826EDC" w:rsidRPr="006669D1" w:rsidDel="0045109C">
                <w:rPr>
                  <w:b/>
                </w:rPr>
                <w:delText>:</w:delText>
              </w:r>
            </w:del>
          </w:p>
          <w:p w:rsidR="00826EDC" w:rsidRDefault="00826EDC" w:rsidP="00EF148D">
            <w:pPr>
              <w:rPr>
                <w:b/>
              </w:rPr>
            </w:pPr>
            <w:r w:rsidRPr="00826EDC">
              <w:rPr>
                <w:b/>
              </w:rPr>
              <w:t>Problem</w:t>
            </w:r>
            <w:ins w:id="128" w:author="David Dolch" w:date="2016-03-25T12:52:00Z">
              <w:r w:rsidR="0045109C">
                <w:rPr>
                  <w:b/>
                </w:rPr>
                <w:t>s 1-4</w:t>
              </w:r>
            </w:ins>
            <w:ins w:id="129" w:author="David Dolch" w:date="2016-03-25T12:54:00Z">
              <w:r w:rsidR="0045109C">
                <w:rPr>
                  <w:b/>
                </w:rPr>
                <w:t>:</w:t>
              </w:r>
            </w:ins>
            <w:del w:id="130" w:author="David Dolch" w:date="2016-03-25T12:52:00Z">
              <w:r w:rsidRPr="00826EDC" w:rsidDel="0045109C">
                <w:rPr>
                  <w:b/>
                </w:rPr>
                <w:delText xml:space="preserve"> 1</w:delText>
              </w:r>
            </w:del>
          </w:p>
          <w:p w:rsidR="00826EDC" w:rsidRPr="00826EDC" w:rsidRDefault="00826EDC" w:rsidP="00EF148D">
            <w:pPr>
              <w:rPr>
                <w:b/>
              </w:rPr>
            </w:pPr>
          </w:p>
          <w:p w:rsidR="00BD4B4C" w:rsidRDefault="00583EB7" w:rsidP="00583EB7">
            <w:r w:rsidRPr="00583EB7">
              <w:t>Doe</w:t>
            </w:r>
            <w:r w:rsidR="00BD4B4C">
              <w:t>s the y intercept always equal 1</w:t>
            </w:r>
            <w:r w:rsidRPr="00583EB7">
              <w:t>?</w:t>
            </w:r>
          </w:p>
          <w:p w:rsidR="00BD4B4C" w:rsidRDefault="001B7D93" w:rsidP="00BD4B4C">
            <w:r>
              <w:t xml:space="preserve">Is the graph touching the </w:t>
            </w:r>
            <w:r w:rsidR="002900BD">
              <w:t>x</w:t>
            </w:r>
            <w:r>
              <w:t>-axis</w:t>
            </w:r>
            <w:r w:rsidR="00BD4B4C">
              <w:t xml:space="preserve">?  Explain how you determine </w:t>
            </w:r>
            <w:del w:id="131" w:author="David Dolch" w:date="2016-03-25T12:40:00Z">
              <w:r w:rsidR="00BD4B4C" w:rsidDel="00330C97">
                <w:delText>these</w:delText>
              </w:r>
            </w:del>
            <w:ins w:id="132" w:author="David Dolch" w:date="2016-03-25T12:40:00Z">
              <w:r w:rsidR="00330C97">
                <w:t>this.</w:t>
              </w:r>
            </w:ins>
            <w:del w:id="133" w:author="David Dolch" w:date="2016-03-25T12:40:00Z">
              <w:r w:rsidR="00BD4B4C" w:rsidDel="00330C97">
                <w:delText>?</w:delText>
              </w:r>
            </w:del>
          </w:p>
          <w:p w:rsidR="001B7D93" w:rsidRDefault="001B7D93" w:rsidP="00583EB7">
            <w:r>
              <w:t>Is</w:t>
            </w:r>
            <w:ins w:id="134" w:author="David Dolch" w:date="2016-03-25T12:44:00Z">
              <w:r w:rsidR="00330C97">
                <w:t xml:space="preserve"> it</w:t>
              </w:r>
            </w:ins>
            <w:del w:id="135" w:author="David Dolch" w:date="2016-03-25T12:44:00Z">
              <w:r w:rsidDel="00330C97">
                <w:delText xml:space="preserve"> this </w:delText>
              </w:r>
            </w:del>
            <w:ins w:id="136" w:author="David Dolch" w:date="2016-03-25T12:44:00Z">
              <w:r w:rsidR="00330C97">
                <w:t xml:space="preserve"> </w:t>
              </w:r>
            </w:ins>
            <w:r>
              <w:t>always true</w:t>
            </w:r>
            <w:ins w:id="137" w:author="David Dolch" w:date="2016-03-25T12:44:00Z">
              <w:r w:rsidR="00330C97">
                <w:t xml:space="preserve"> for exponential functions that the graph only contains positive y values</w:t>
              </w:r>
            </w:ins>
            <w:r>
              <w:t>?</w:t>
            </w:r>
          </w:p>
          <w:p w:rsidR="006669D1" w:rsidRDefault="001B7D93" w:rsidP="00583EB7">
            <w:del w:id="138" w:author="David Dolch" w:date="2016-03-25T13:02:00Z">
              <w:r w:rsidDel="00EC0F5B">
                <w:delText>Can you mathematically support your description of end behavior?</w:delText>
              </w:r>
            </w:del>
            <w:ins w:id="139" w:author="David Dolch" w:date="2016-03-25T13:02:00Z">
              <w:r w:rsidR="00EC0F5B">
                <w:t>Does the shape of the graph change?  What happens? Why?</w:t>
              </w:r>
            </w:ins>
          </w:p>
          <w:p w:rsidR="00D552BF" w:rsidRDefault="00D552BF" w:rsidP="00583EB7"/>
          <w:p w:rsidR="00D552BF" w:rsidRDefault="00D552BF" w:rsidP="00583EB7"/>
          <w:p w:rsidR="00D552BF" w:rsidRDefault="00D552BF" w:rsidP="00583EB7"/>
          <w:p w:rsidR="00D552BF" w:rsidRDefault="00D552BF" w:rsidP="00583EB7"/>
          <w:p w:rsidR="00D552BF" w:rsidRDefault="00D552BF" w:rsidP="00583EB7"/>
          <w:p w:rsidR="00D552BF" w:rsidRDefault="00D552BF" w:rsidP="00583EB7"/>
          <w:p w:rsidR="00D552BF" w:rsidRDefault="00D552BF" w:rsidP="00583EB7"/>
          <w:p w:rsidR="00D552BF" w:rsidRDefault="00D552BF" w:rsidP="00583EB7"/>
          <w:p w:rsidR="00D552BF" w:rsidRDefault="00D552BF" w:rsidP="00583EB7"/>
          <w:p w:rsidR="00D552BF" w:rsidRDefault="00D552BF" w:rsidP="00583EB7"/>
          <w:p w:rsidR="006669D1" w:rsidRDefault="006669D1" w:rsidP="00583EB7"/>
          <w:p w:rsidR="00826EDC" w:rsidDel="00915769" w:rsidRDefault="00D552BF" w:rsidP="00583EB7">
            <w:pPr>
              <w:rPr>
                <w:del w:id="140" w:author="David Dolch" w:date="2016-03-25T13:14:00Z"/>
              </w:rPr>
            </w:pPr>
            <w:del w:id="141" w:author="David Dolch" w:date="2016-03-25T13:14:00Z">
              <w:r w:rsidDel="00915769">
                <w:object w:dxaOrig="15150" w:dyaOrig="7320">
                  <v:shape id="_x0000_i1026" type="#_x0000_t75" style="width:135.75pt;height:84.75pt" o:ole="">
                    <v:imagedata r:id="rId10" o:title=""/>
                  </v:shape>
                  <o:OLEObject Type="Embed" ProgID="PBrush" ShapeID="_x0000_i1026" DrawAspect="Content" ObjectID="_1520424086" r:id="rId11"/>
                </w:object>
              </w:r>
            </w:del>
          </w:p>
          <w:p w:rsidR="00735B49" w:rsidRPr="00D552BF" w:rsidDel="00915769" w:rsidRDefault="00C6504B" w:rsidP="00826EDC">
            <w:pPr>
              <w:rPr>
                <w:del w:id="142" w:author="David Dolch" w:date="2016-03-25T13:14:00Z"/>
              </w:rPr>
            </w:pPr>
            <w:del w:id="143" w:author="David Dolch" w:date="2016-03-25T13:14:00Z">
              <w:r w:rsidDel="00915769">
                <w:delText>Y=(1/2)</w:delText>
              </w:r>
              <w:r w:rsidRPr="00C6504B" w:rsidDel="00915769">
                <w:rPr>
                  <w:vertAlign w:val="superscript"/>
                </w:rPr>
                <w:delText>x</w:delText>
              </w:r>
            </w:del>
          </w:p>
          <w:p w:rsidR="00826EDC" w:rsidRPr="006669D1" w:rsidDel="00915769" w:rsidRDefault="00826EDC" w:rsidP="00826EDC">
            <w:pPr>
              <w:rPr>
                <w:del w:id="144" w:author="David Dolch" w:date="2016-03-25T13:14:00Z"/>
                <w:b/>
              </w:rPr>
            </w:pPr>
            <w:del w:id="145" w:author="David Dolch" w:date="2016-03-25T13:14:00Z">
              <w:r w:rsidRPr="006669D1" w:rsidDel="00915769">
                <w:rPr>
                  <w:b/>
                </w:rPr>
                <w:delText>Teacher Facilitation Questions:</w:delText>
              </w:r>
            </w:del>
          </w:p>
          <w:p w:rsidR="006669D1" w:rsidRPr="00735B49" w:rsidDel="00915769" w:rsidRDefault="00826EDC" w:rsidP="00583EB7">
            <w:pPr>
              <w:rPr>
                <w:del w:id="146" w:author="David Dolch" w:date="2016-03-25T13:14:00Z"/>
                <w:b/>
              </w:rPr>
            </w:pPr>
            <w:del w:id="147" w:author="David Dolch" w:date="2016-03-25T13:14:00Z">
              <w:r w:rsidDel="00915769">
                <w:rPr>
                  <w:b/>
                </w:rPr>
                <w:delText>Problem 2</w:delText>
              </w:r>
            </w:del>
          </w:p>
          <w:p w:rsidR="006669D1" w:rsidDel="00915769" w:rsidRDefault="006669D1" w:rsidP="006669D1">
            <w:pPr>
              <w:rPr>
                <w:del w:id="148" w:author="David Dolch" w:date="2016-03-25T13:14:00Z"/>
              </w:rPr>
            </w:pPr>
            <w:del w:id="149" w:author="David Dolch" w:date="2016-03-25T13:14:00Z">
              <w:r w:rsidDel="00915769">
                <w:delText>Why is your graph increasing as x decreases?</w:delText>
              </w:r>
            </w:del>
          </w:p>
          <w:p w:rsidR="006669D1" w:rsidDel="00915769" w:rsidRDefault="006669D1" w:rsidP="006669D1">
            <w:pPr>
              <w:rPr>
                <w:del w:id="150" w:author="David Dolch" w:date="2016-03-25T13:14:00Z"/>
              </w:rPr>
            </w:pPr>
            <w:del w:id="151" w:author="David Dolch" w:date="2016-03-25T13:14:00Z">
              <w:r w:rsidDel="00915769">
                <w:delText>Can you show me?</w:delText>
              </w:r>
            </w:del>
          </w:p>
          <w:p w:rsidR="006669D1" w:rsidDel="00915769" w:rsidRDefault="00C6504B" w:rsidP="006669D1">
            <w:pPr>
              <w:rPr>
                <w:del w:id="152" w:author="David Dolch" w:date="2016-03-25T13:14:00Z"/>
              </w:rPr>
            </w:pPr>
            <w:del w:id="153" w:author="David Dolch" w:date="2016-03-25T13:14:00Z">
              <w:r w:rsidDel="00915769">
                <w:delText>Can you describe the end behavior?</w:delText>
              </w:r>
            </w:del>
          </w:p>
          <w:p w:rsidR="0040008F" w:rsidRDefault="0040008F" w:rsidP="006669D1">
            <w:pPr>
              <w:rPr>
                <w:b/>
              </w:rPr>
            </w:pPr>
          </w:p>
          <w:p w:rsidR="007276EB" w:rsidRDefault="007276EB" w:rsidP="007276EB">
            <w:pPr>
              <w:rPr>
                <w:ins w:id="154" w:author="David Dolch" w:date="2016-03-25T13:30:00Z"/>
                <w:b/>
              </w:rPr>
            </w:pPr>
          </w:p>
          <w:p w:rsidR="007276EB" w:rsidRDefault="007276EB" w:rsidP="007276EB">
            <w:pPr>
              <w:rPr>
                <w:ins w:id="155" w:author="David Dolch" w:date="2016-03-25T13:30:00Z"/>
                <w:b/>
              </w:rPr>
            </w:pPr>
          </w:p>
          <w:p w:rsidR="007276EB" w:rsidRDefault="007276EB" w:rsidP="007276EB">
            <w:pPr>
              <w:rPr>
                <w:ins w:id="156" w:author="David Dolch" w:date="2016-03-25T13:30:00Z"/>
                <w:b/>
              </w:rPr>
            </w:pPr>
          </w:p>
          <w:p w:rsidR="007276EB" w:rsidRDefault="007276EB" w:rsidP="007276EB">
            <w:pPr>
              <w:rPr>
                <w:ins w:id="157" w:author="David Dolch" w:date="2016-03-25T13:30:00Z"/>
                <w:b/>
              </w:rPr>
            </w:pPr>
          </w:p>
          <w:p w:rsidR="007276EB" w:rsidRDefault="007276EB" w:rsidP="007276EB">
            <w:pPr>
              <w:rPr>
                <w:ins w:id="158" w:author="David Dolch" w:date="2016-03-25T13:30:00Z"/>
                <w:b/>
              </w:rPr>
            </w:pPr>
          </w:p>
          <w:p w:rsidR="007276EB" w:rsidRDefault="007276EB" w:rsidP="007276EB">
            <w:pPr>
              <w:rPr>
                <w:ins w:id="159" w:author="David Dolch" w:date="2016-03-25T13:30:00Z"/>
                <w:b/>
              </w:rPr>
            </w:pPr>
          </w:p>
          <w:p w:rsidR="007276EB" w:rsidRDefault="007276EB" w:rsidP="007276EB">
            <w:pPr>
              <w:rPr>
                <w:ins w:id="160" w:author="David Dolch" w:date="2016-03-25T13:30:00Z"/>
                <w:b/>
              </w:rPr>
            </w:pPr>
          </w:p>
          <w:p w:rsidR="007276EB" w:rsidRDefault="007276EB" w:rsidP="007276EB">
            <w:pPr>
              <w:rPr>
                <w:ins w:id="161" w:author="David Dolch" w:date="2016-03-25T13:30:00Z"/>
                <w:b/>
              </w:rPr>
            </w:pPr>
          </w:p>
          <w:p w:rsidR="007276EB" w:rsidRDefault="007276EB" w:rsidP="007276EB">
            <w:pPr>
              <w:rPr>
                <w:ins w:id="162" w:author="David Dolch" w:date="2016-03-25T13:30:00Z"/>
                <w:b/>
              </w:rPr>
            </w:pPr>
          </w:p>
          <w:p w:rsidR="007276EB" w:rsidRDefault="007276EB" w:rsidP="007276EB">
            <w:pPr>
              <w:rPr>
                <w:ins w:id="163" w:author="David Dolch" w:date="2016-03-25T13:30:00Z"/>
                <w:b/>
              </w:rPr>
            </w:pPr>
          </w:p>
          <w:p w:rsidR="007276EB" w:rsidRDefault="007276EB" w:rsidP="007276EB">
            <w:pPr>
              <w:rPr>
                <w:ins w:id="164" w:author="David Dolch" w:date="2016-03-25T13:30:00Z"/>
                <w:b/>
              </w:rPr>
            </w:pPr>
          </w:p>
          <w:p w:rsidR="007276EB" w:rsidRDefault="007276EB" w:rsidP="007276EB">
            <w:pPr>
              <w:rPr>
                <w:ins w:id="165" w:author="David Dolch" w:date="2016-03-25T13:30:00Z"/>
                <w:b/>
              </w:rPr>
            </w:pPr>
          </w:p>
          <w:p w:rsidR="007276EB" w:rsidRDefault="007276EB" w:rsidP="007276EB">
            <w:pPr>
              <w:rPr>
                <w:ins w:id="166" w:author="David Dolch" w:date="2016-03-25T13:30:00Z"/>
                <w:b/>
              </w:rPr>
            </w:pPr>
          </w:p>
          <w:p w:rsidR="007276EB" w:rsidRDefault="007276EB" w:rsidP="007276EB">
            <w:pPr>
              <w:rPr>
                <w:ins w:id="167" w:author="David Dolch" w:date="2016-03-25T13:30:00Z"/>
                <w:b/>
              </w:rPr>
            </w:pPr>
          </w:p>
          <w:p w:rsidR="007276EB" w:rsidRDefault="007276EB" w:rsidP="007276EB">
            <w:pPr>
              <w:rPr>
                <w:ins w:id="168" w:author="David Dolch" w:date="2016-03-25T13:30:00Z"/>
                <w:b/>
              </w:rPr>
            </w:pPr>
          </w:p>
          <w:p w:rsidR="007276EB" w:rsidRDefault="007276EB" w:rsidP="007276EB">
            <w:pPr>
              <w:rPr>
                <w:ins w:id="169" w:author="David Dolch" w:date="2016-03-25T13:30:00Z"/>
                <w:b/>
              </w:rPr>
            </w:pPr>
          </w:p>
          <w:p w:rsidR="007276EB" w:rsidRDefault="007276EB" w:rsidP="007276EB">
            <w:pPr>
              <w:rPr>
                <w:ins w:id="170" w:author="David Dolch" w:date="2016-03-25T13:30:00Z"/>
                <w:b/>
              </w:rPr>
            </w:pPr>
          </w:p>
          <w:p w:rsidR="007276EB" w:rsidRDefault="007276EB" w:rsidP="007276EB">
            <w:pPr>
              <w:rPr>
                <w:ins w:id="171" w:author="David Dolch" w:date="2016-03-25T13:30:00Z"/>
                <w:b/>
              </w:rPr>
            </w:pPr>
          </w:p>
          <w:p w:rsidR="007276EB" w:rsidRDefault="007276EB" w:rsidP="007276EB">
            <w:pPr>
              <w:rPr>
                <w:ins w:id="172" w:author="David Dolch" w:date="2016-03-25T13:30:00Z"/>
                <w:b/>
              </w:rPr>
            </w:pPr>
          </w:p>
          <w:p w:rsidR="007276EB" w:rsidRPr="00735B49" w:rsidRDefault="007276EB" w:rsidP="007276EB">
            <w:pPr>
              <w:rPr>
                <w:ins w:id="173" w:author="David Dolch" w:date="2016-03-25T13:30:00Z"/>
                <w:b/>
              </w:rPr>
            </w:pPr>
            <w:ins w:id="174" w:author="David Dolch" w:date="2016-03-25T13:30:00Z">
              <w:r>
                <w:rPr>
                  <w:b/>
                </w:rPr>
                <w:t xml:space="preserve">Other </w:t>
              </w:r>
              <w:r w:rsidRPr="006669D1">
                <w:rPr>
                  <w:b/>
                </w:rPr>
                <w:t>Teacher Facilitation Questions</w:t>
              </w:r>
              <w:r>
                <w:rPr>
                  <w:b/>
                </w:rPr>
                <w:t xml:space="preserve">, </w:t>
              </w:r>
              <w:r w:rsidRPr="0040008F">
                <w:rPr>
                  <w:b/>
                </w:rPr>
                <w:t>Problem</w:t>
              </w:r>
              <w:r>
                <w:rPr>
                  <w:b/>
                </w:rPr>
                <w:t>s 5-8:</w:t>
              </w:r>
            </w:ins>
          </w:p>
          <w:p w:rsidR="0040008F" w:rsidDel="007276EB" w:rsidRDefault="00826EDC" w:rsidP="006669D1">
            <w:pPr>
              <w:rPr>
                <w:del w:id="175" w:author="David Dolch" w:date="2016-03-25T13:30:00Z"/>
                <w:b/>
              </w:rPr>
            </w:pPr>
            <w:del w:id="176" w:author="David Dolch" w:date="2016-03-25T13:30:00Z">
              <w:r w:rsidRPr="006669D1" w:rsidDel="007276EB">
                <w:rPr>
                  <w:b/>
                </w:rPr>
                <w:delText>Teacher Facilitation Questions:</w:delText>
              </w:r>
            </w:del>
          </w:p>
          <w:p w:rsidR="006669D1" w:rsidRPr="00735B49" w:rsidDel="007276EB" w:rsidRDefault="006669D1" w:rsidP="006669D1">
            <w:pPr>
              <w:rPr>
                <w:del w:id="177" w:author="David Dolch" w:date="2016-03-25T13:30:00Z"/>
                <w:b/>
              </w:rPr>
            </w:pPr>
            <w:del w:id="178" w:author="David Dolch" w:date="2016-03-25T13:30:00Z">
              <w:r w:rsidRPr="006669D1" w:rsidDel="007276EB">
                <w:rPr>
                  <w:b/>
                </w:rPr>
                <w:delText>Problem 3</w:delText>
              </w:r>
            </w:del>
          </w:p>
          <w:p w:rsidR="006669D1" w:rsidRDefault="006669D1" w:rsidP="006669D1">
            <w:r>
              <w:t xml:space="preserve">How did you determine the graph is moving to the right </w:t>
            </w:r>
            <w:del w:id="179" w:author="David Dolch" w:date="2016-03-25T13:31:00Z">
              <w:r w:rsidDel="007276EB">
                <w:delText xml:space="preserve">2 </w:delText>
              </w:r>
            </w:del>
            <w:ins w:id="180" w:author="David Dolch" w:date="2016-03-25T13:31:00Z">
              <w:r w:rsidR="007276EB">
                <w:t xml:space="preserve">2 </w:t>
              </w:r>
            </w:ins>
            <w:r>
              <w:t>units?</w:t>
            </w:r>
          </w:p>
          <w:p w:rsidR="006669D1" w:rsidRDefault="0040008F" w:rsidP="00583EB7">
            <w:r>
              <w:t xml:space="preserve">Can you show me how you mathematically justify this?  </w:t>
            </w:r>
          </w:p>
          <w:p w:rsidR="0040008F" w:rsidRDefault="007276EB" w:rsidP="00583EB7">
            <w:r>
              <w:object w:dxaOrig="12735" w:dyaOrig="8130">
                <v:shape id="_x0000_i1027" type="#_x0000_t75" style="width:152.25pt;height:119.25pt" o:ole="">
                  <v:imagedata r:id="rId12" o:title=""/>
                </v:shape>
                <o:OLEObject Type="Embed" ProgID="PBrush" ShapeID="_x0000_i1027" DrawAspect="Content" ObjectID="_1520424087" r:id="rId13"/>
              </w:object>
            </w:r>
          </w:p>
          <w:p w:rsidR="00826EDC" w:rsidRDefault="00915769" w:rsidP="00583EB7">
            <w:ins w:id="181" w:author="David Dolch" w:date="2016-03-25T13:16:00Z">
              <w:r>
                <w:t xml:space="preserve">Figure 3, Problem 5: </w:t>
              </w:r>
            </w:ins>
            <w:r w:rsidR="003D2254">
              <w:t>y=2</w:t>
            </w:r>
            <w:r w:rsidR="003D2254" w:rsidRPr="00D8781F">
              <w:rPr>
                <w:vertAlign w:val="superscript"/>
              </w:rPr>
              <w:t>(x-2)</w:t>
            </w:r>
          </w:p>
          <w:p w:rsidR="007E343C" w:rsidRDefault="00735B49" w:rsidP="00583EB7">
            <w:del w:id="182" w:author="David Dolch" w:date="2016-03-25T13:29:00Z">
              <w:r w:rsidDel="007276EB">
                <w:object w:dxaOrig="9225" w:dyaOrig="7200">
                  <v:shape id="_x0000_i1028" type="#_x0000_t75" style="width:147pt;height:94.5pt" o:ole="">
                    <v:imagedata r:id="rId14" o:title=""/>
                  </v:shape>
                  <o:OLEObject Type="Embed" ProgID="PBrush" ShapeID="_x0000_i1028" DrawAspect="Content" ObjectID="_1520424088" r:id="rId15"/>
                </w:object>
              </w:r>
            </w:del>
            <w:ins w:id="183" w:author="David Dolch" w:date="2016-03-25T13:29:00Z">
              <w:r w:rsidR="007276EB">
                <w:t xml:space="preserve"> </w:t>
              </w:r>
              <w:r w:rsidR="007276EB">
                <w:object w:dxaOrig="9675" w:dyaOrig="7350">
                  <v:shape id="_x0000_i1037" type="#_x0000_t75" style="width:141.75pt;height:108pt" o:ole="">
                    <v:imagedata r:id="rId16" o:title=""/>
                  </v:shape>
                  <o:OLEObject Type="Embed" ProgID="PBrush" ShapeID="_x0000_i1037" DrawAspect="Content" ObjectID="_1520424089" r:id="rId17"/>
                </w:object>
              </w:r>
            </w:ins>
          </w:p>
          <w:p w:rsidR="007E343C" w:rsidRDefault="007276EB" w:rsidP="00583EB7">
            <w:ins w:id="184" w:author="David Dolch" w:date="2016-03-25T13:27:00Z">
              <w:r>
                <w:t>Figure 4, Problem 7: y=2</w:t>
              </w:r>
              <w:r w:rsidRPr="007276EB">
                <w:rPr>
                  <w:vertAlign w:val="superscript"/>
                  <w:rPrChange w:id="185" w:author="David Dolch" w:date="2016-03-25T13:27:00Z">
                    <w:rPr/>
                  </w:rPrChange>
                </w:rPr>
                <w:t>(x+3)</w:t>
              </w:r>
            </w:ins>
            <w:del w:id="186" w:author="David Dolch" w:date="2016-03-25T13:26:00Z">
              <w:r w:rsidR="007E343C" w:rsidDel="007276EB">
                <w:delText>Y=2</w:delText>
              </w:r>
              <w:r w:rsidR="007E343C" w:rsidRPr="007E343C" w:rsidDel="007276EB">
                <w:rPr>
                  <w:vertAlign w:val="superscript"/>
                </w:rPr>
                <w:delText>x</w:delText>
              </w:r>
              <w:r w:rsidR="007E343C" w:rsidDel="007276EB">
                <w:delText>+</w:delText>
              </w:r>
            </w:del>
            <w:del w:id="187" w:author="David Dolch" w:date="2016-03-25T13:16:00Z">
              <w:r w:rsidR="007E343C" w:rsidDel="00915769">
                <w:delText>k</w:delText>
              </w:r>
            </w:del>
          </w:p>
          <w:p w:rsidR="007E343C" w:rsidRDefault="007E343C" w:rsidP="00583EB7"/>
          <w:p w:rsidR="00826EDC" w:rsidDel="007276EB" w:rsidRDefault="00826EDC" w:rsidP="00583EB7">
            <w:pPr>
              <w:rPr>
                <w:del w:id="188" w:author="David Dolch" w:date="2016-03-25T13:22:00Z"/>
                <w:b/>
              </w:rPr>
            </w:pPr>
            <w:del w:id="189" w:author="David Dolch" w:date="2016-03-25T13:57:00Z">
              <w:r w:rsidRPr="006669D1" w:rsidDel="00CC6D2E">
                <w:rPr>
                  <w:b/>
                </w:rPr>
                <w:lastRenderedPageBreak/>
                <w:delText>Teacher Facilitation Questions</w:delText>
              </w:r>
            </w:del>
            <w:del w:id="190" w:author="David Dolch" w:date="2016-03-25T13:22:00Z">
              <w:r w:rsidRPr="006669D1" w:rsidDel="007276EB">
                <w:rPr>
                  <w:b/>
                </w:rPr>
                <w:delText>:</w:delText>
              </w:r>
            </w:del>
          </w:p>
          <w:p w:rsidR="0040008F" w:rsidRPr="00735B49" w:rsidDel="00CC6D2E" w:rsidRDefault="0040008F" w:rsidP="0040008F">
            <w:pPr>
              <w:rPr>
                <w:del w:id="191" w:author="David Dolch" w:date="2016-03-25T13:57:00Z"/>
                <w:b/>
              </w:rPr>
            </w:pPr>
            <w:del w:id="192" w:author="David Dolch" w:date="2016-03-25T13:57:00Z">
              <w:r w:rsidRPr="0040008F" w:rsidDel="00CC6D2E">
                <w:rPr>
                  <w:b/>
                </w:rPr>
                <w:delText>Problem</w:delText>
              </w:r>
            </w:del>
            <w:del w:id="193" w:author="David Dolch" w:date="2016-03-25T13:22:00Z">
              <w:r w:rsidRPr="0040008F" w:rsidDel="007276EB">
                <w:rPr>
                  <w:b/>
                </w:rPr>
                <w:delText xml:space="preserve"> 4</w:delText>
              </w:r>
            </w:del>
          </w:p>
          <w:p w:rsidR="006669D1" w:rsidDel="00CC6D2E" w:rsidRDefault="0040008F" w:rsidP="0040008F">
            <w:pPr>
              <w:rPr>
                <w:del w:id="194" w:author="David Dolch" w:date="2016-03-25T13:57:00Z"/>
              </w:rPr>
            </w:pPr>
            <w:del w:id="195" w:author="David Dolch" w:date="2016-03-25T13:57:00Z">
              <w:r w:rsidDel="00CC6D2E">
                <w:delText xml:space="preserve">Why doesn’t the graph have any negative y values?  </w:delText>
              </w:r>
            </w:del>
          </w:p>
          <w:p w:rsidR="006669D1" w:rsidDel="00CC6D2E" w:rsidRDefault="0040008F" w:rsidP="00583EB7">
            <w:pPr>
              <w:rPr>
                <w:del w:id="196" w:author="David Dolch" w:date="2016-03-25T13:57:00Z"/>
              </w:rPr>
            </w:pPr>
            <w:del w:id="197" w:author="David Dolch" w:date="2016-03-25T13:57:00Z">
              <w:r w:rsidDel="00CC6D2E">
                <w:delText>Why?  Is this always true?  How do you know?</w:delText>
              </w:r>
            </w:del>
          </w:p>
          <w:p w:rsidR="006669D1" w:rsidRDefault="006669D1" w:rsidP="00583EB7">
            <w:pPr>
              <w:rPr>
                <w:ins w:id="198" w:author="David Dolch" w:date="2016-03-25T13:57:00Z"/>
              </w:rPr>
            </w:pPr>
          </w:p>
          <w:p w:rsidR="00CC6D2E" w:rsidRDefault="00CC6D2E" w:rsidP="00583EB7">
            <w:pPr>
              <w:rPr>
                <w:ins w:id="199" w:author="David Dolch" w:date="2016-03-25T13:57:00Z"/>
              </w:rPr>
            </w:pPr>
          </w:p>
          <w:p w:rsidR="00CC6D2E" w:rsidRDefault="00CC6D2E" w:rsidP="00583EB7">
            <w:pPr>
              <w:rPr>
                <w:ins w:id="200" w:author="David Dolch" w:date="2016-03-25T13:57:00Z"/>
              </w:rPr>
            </w:pPr>
          </w:p>
          <w:p w:rsidR="00CC6D2E" w:rsidRDefault="00CC6D2E" w:rsidP="00583EB7">
            <w:pPr>
              <w:rPr>
                <w:ins w:id="201" w:author="David Dolch" w:date="2016-03-25T13:57:00Z"/>
              </w:rPr>
            </w:pPr>
          </w:p>
          <w:p w:rsidR="00CC6D2E" w:rsidRDefault="00CC6D2E" w:rsidP="00583EB7">
            <w:pPr>
              <w:rPr>
                <w:ins w:id="202" w:author="David Dolch" w:date="2016-03-25T13:57:00Z"/>
              </w:rPr>
            </w:pPr>
          </w:p>
          <w:p w:rsidR="00CC6D2E" w:rsidRDefault="00CC6D2E" w:rsidP="00583EB7">
            <w:pPr>
              <w:rPr>
                <w:ins w:id="203" w:author="David Dolch" w:date="2016-03-25T13:57:00Z"/>
              </w:rPr>
            </w:pPr>
          </w:p>
          <w:p w:rsidR="00CC6D2E" w:rsidRDefault="00CC6D2E" w:rsidP="00583EB7">
            <w:pPr>
              <w:rPr>
                <w:ins w:id="204" w:author="David Dolch" w:date="2016-03-25T13:57:00Z"/>
              </w:rPr>
            </w:pPr>
          </w:p>
          <w:p w:rsidR="00CC6D2E" w:rsidRDefault="00CC6D2E" w:rsidP="00583EB7">
            <w:pPr>
              <w:rPr>
                <w:ins w:id="205" w:author="David Dolch" w:date="2016-03-25T13:57:00Z"/>
              </w:rPr>
            </w:pPr>
          </w:p>
          <w:p w:rsidR="00CC6D2E" w:rsidRDefault="00CC6D2E" w:rsidP="00583EB7">
            <w:pPr>
              <w:rPr>
                <w:ins w:id="206" w:author="David Dolch" w:date="2016-03-25T13:57:00Z"/>
              </w:rPr>
            </w:pPr>
          </w:p>
          <w:p w:rsidR="00CC6D2E" w:rsidRDefault="00CC6D2E" w:rsidP="00583EB7">
            <w:pPr>
              <w:rPr>
                <w:ins w:id="207" w:author="David Dolch" w:date="2016-03-25T13:57:00Z"/>
              </w:rPr>
            </w:pPr>
          </w:p>
          <w:p w:rsidR="00CC6D2E" w:rsidRDefault="00CC6D2E" w:rsidP="00583EB7">
            <w:pPr>
              <w:rPr>
                <w:ins w:id="208" w:author="David Dolch" w:date="2016-03-25T13:57:00Z"/>
              </w:rPr>
            </w:pPr>
          </w:p>
          <w:p w:rsidR="00CC6D2E" w:rsidRDefault="00CC6D2E" w:rsidP="00583EB7">
            <w:pPr>
              <w:rPr>
                <w:ins w:id="209" w:author="David Dolch" w:date="2016-03-25T13:52:00Z"/>
              </w:rPr>
            </w:pPr>
          </w:p>
          <w:p w:rsidR="009B1509" w:rsidRDefault="009B1509" w:rsidP="00583EB7">
            <w:pPr>
              <w:rPr>
                <w:ins w:id="210" w:author="David Dolch" w:date="2016-03-25T13:52:00Z"/>
              </w:rPr>
            </w:pPr>
            <w:ins w:id="211" w:author="David Dolch" w:date="2016-03-25T13:52:00Z">
              <w:r>
                <w:object w:dxaOrig="8400" w:dyaOrig="4290">
                  <v:shape id="_x0000_i1044" type="#_x0000_t75" style="width:160.5pt;height:101.25pt" o:ole="">
                    <v:imagedata r:id="rId18" o:title=""/>
                  </v:shape>
                  <o:OLEObject Type="Embed" ProgID="PBrush" ShapeID="_x0000_i1044" DrawAspect="Content" ObjectID="_1520424090" r:id="rId19"/>
                </w:object>
              </w:r>
            </w:ins>
          </w:p>
          <w:p w:rsidR="009B1509" w:rsidRDefault="009B1509" w:rsidP="00583EB7">
            <w:ins w:id="212" w:author="David Dolch" w:date="2016-03-25T13:52:00Z">
              <w:r>
                <w:t>Figure 5, Problem</w:t>
              </w:r>
            </w:ins>
            <w:ins w:id="213" w:author="David Dolch" w:date="2016-03-25T13:55:00Z">
              <w:r w:rsidR="00CC6D2E">
                <w:t xml:space="preserve"> 9</w:t>
              </w:r>
            </w:ins>
            <w:ins w:id="214" w:author="David Dolch" w:date="2016-03-25T13:52:00Z">
              <w:r>
                <w:t>: y=</w:t>
              </w:r>
            </w:ins>
            <w:ins w:id="215" w:author="David Dolch" w:date="2016-03-25T13:53:00Z">
              <w:r w:rsidR="00CC6D2E">
                <w:t>2</w:t>
              </w:r>
            </w:ins>
            <w:ins w:id="216" w:author="David Dolch" w:date="2016-03-25T13:52:00Z">
              <w:r w:rsidRPr="00CC6D2E">
                <w:rPr>
                  <w:vertAlign w:val="superscript"/>
                  <w:rPrChange w:id="217" w:author="David Dolch" w:date="2016-03-25T13:53:00Z">
                    <w:rPr/>
                  </w:rPrChange>
                </w:rPr>
                <w:t>x</w:t>
              </w:r>
              <w:r w:rsidRPr="00CC6D2E">
                <w:rPr>
                  <w:rPrChange w:id="218" w:author="David Dolch" w:date="2016-03-25T13:53:00Z">
                    <w:rPr/>
                  </w:rPrChange>
                </w:rPr>
                <w:t>-1</w:t>
              </w:r>
            </w:ins>
          </w:p>
          <w:p w:rsidR="00CC6D2E" w:rsidRDefault="00CC6D2E" w:rsidP="00583EB7">
            <w:pPr>
              <w:rPr>
                <w:ins w:id="219" w:author="David Dolch" w:date="2016-03-25T13:54:00Z"/>
              </w:rPr>
            </w:pPr>
            <w:ins w:id="220" w:author="David Dolch" w:date="2016-03-25T13:54:00Z">
              <w:r>
                <w:object w:dxaOrig="7875" w:dyaOrig="6120">
                  <v:shape id="_x0000_i1048" type="#_x0000_t75" style="width:150.75pt;height:117pt" o:ole="">
                    <v:imagedata r:id="rId20" o:title=""/>
                  </v:shape>
                  <o:OLEObject Type="Embed" ProgID="PBrush" ShapeID="_x0000_i1048" DrawAspect="Content" ObjectID="_1520424091" r:id="rId21"/>
                </w:object>
              </w:r>
            </w:ins>
          </w:p>
          <w:p w:rsidR="00CC6D2E" w:rsidRDefault="00CC6D2E" w:rsidP="00583EB7">
            <w:pPr>
              <w:rPr>
                <w:ins w:id="221" w:author="David Dolch" w:date="2016-03-25T13:53:00Z"/>
                <w:b/>
              </w:rPr>
            </w:pPr>
            <w:ins w:id="222" w:author="David Dolch" w:date="2016-03-25T13:54:00Z">
              <w:r>
                <w:t>Figure 6, Problem</w:t>
              </w:r>
            </w:ins>
            <w:ins w:id="223" w:author="David Dolch" w:date="2016-03-25T13:55:00Z">
              <w:r>
                <w:t xml:space="preserve"> 11: y=2</w:t>
              </w:r>
              <w:r w:rsidRPr="00CC6D2E">
                <w:rPr>
                  <w:vertAlign w:val="superscript"/>
                  <w:rPrChange w:id="224" w:author="David Dolch" w:date="2016-03-25T13:55:00Z">
                    <w:rPr/>
                  </w:rPrChange>
                </w:rPr>
                <w:t>x</w:t>
              </w:r>
              <w:r>
                <w:t>+3</w:t>
              </w:r>
            </w:ins>
          </w:p>
          <w:p w:rsidR="00CC6D2E" w:rsidRDefault="00CC6D2E" w:rsidP="00CC6D2E">
            <w:pPr>
              <w:rPr>
                <w:ins w:id="225" w:author="David Dolch" w:date="2016-03-25T13:57:00Z"/>
                <w:b/>
              </w:rPr>
            </w:pPr>
          </w:p>
          <w:p w:rsidR="00CC6D2E" w:rsidRPr="00735B49" w:rsidRDefault="00CC6D2E" w:rsidP="00CC6D2E">
            <w:pPr>
              <w:rPr>
                <w:ins w:id="226" w:author="David Dolch" w:date="2016-03-25T13:57:00Z"/>
                <w:b/>
              </w:rPr>
            </w:pPr>
            <w:ins w:id="227" w:author="David Dolch" w:date="2016-03-25T13:57:00Z">
              <w:r>
                <w:rPr>
                  <w:b/>
                </w:rPr>
                <w:t xml:space="preserve">Other </w:t>
              </w:r>
              <w:r w:rsidRPr="006669D1">
                <w:rPr>
                  <w:b/>
                </w:rPr>
                <w:t>Teacher Facilitation Questions</w:t>
              </w:r>
              <w:r>
                <w:rPr>
                  <w:b/>
                </w:rPr>
                <w:t xml:space="preserve">, </w:t>
              </w:r>
              <w:r w:rsidRPr="0040008F">
                <w:rPr>
                  <w:b/>
                </w:rPr>
                <w:t>Problem</w:t>
              </w:r>
              <w:r>
                <w:rPr>
                  <w:b/>
                </w:rPr>
                <w:t>s 9-11:</w:t>
              </w:r>
            </w:ins>
          </w:p>
          <w:p w:rsidR="00CC6D2E" w:rsidRDefault="00CC6D2E" w:rsidP="00583EB7">
            <w:pPr>
              <w:rPr>
                <w:ins w:id="228" w:author="David Dolch" w:date="2016-03-25T13:53:00Z"/>
                <w:b/>
              </w:rPr>
            </w:pPr>
          </w:p>
          <w:p w:rsidR="00826EDC" w:rsidDel="00EB6623" w:rsidRDefault="00826EDC" w:rsidP="00583EB7">
            <w:pPr>
              <w:rPr>
                <w:del w:id="229" w:author="David Dolch" w:date="2016-03-25T14:07:00Z"/>
                <w:b/>
              </w:rPr>
            </w:pPr>
            <w:del w:id="230" w:author="David Dolch" w:date="2016-03-25T14:07:00Z">
              <w:r w:rsidRPr="006669D1" w:rsidDel="00EB6623">
                <w:rPr>
                  <w:b/>
                </w:rPr>
                <w:delText>Teacher Facilitation Questions:</w:delText>
              </w:r>
            </w:del>
          </w:p>
          <w:p w:rsidR="0040008F" w:rsidRPr="00735B49" w:rsidDel="00EB6623" w:rsidRDefault="0040008F" w:rsidP="0040008F">
            <w:pPr>
              <w:rPr>
                <w:del w:id="231" w:author="David Dolch" w:date="2016-03-25T14:07:00Z"/>
                <w:b/>
              </w:rPr>
            </w:pPr>
            <w:del w:id="232" w:author="David Dolch" w:date="2016-03-25T14:07:00Z">
              <w:r w:rsidRPr="0040008F" w:rsidDel="00EB6623">
                <w:rPr>
                  <w:b/>
                </w:rPr>
                <w:delText>Problem 5</w:delText>
              </w:r>
            </w:del>
          </w:p>
          <w:p w:rsidR="00EE44BE" w:rsidDel="00EB6623" w:rsidRDefault="0040008F" w:rsidP="00DD75B0">
            <w:pPr>
              <w:rPr>
                <w:del w:id="233" w:author="David Dolch" w:date="2016-03-25T14:07:00Z"/>
              </w:rPr>
            </w:pPr>
            <w:del w:id="234" w:author="David Dolch" w:date="2016-03-25T14:07:00Z">
              <w:r w:rsidDel="00EB6623">
                <w:delText xml:space="preserve">Why does the graph have all negative outputs?  </w:delText>
              </w:r>
            </w:del>
          </w:p>
          <w:p w:rsidR="00735B49" w:rsidDel="00EB6623" w:rsidRDefault="00735B49" w:rsidP="00DD75B0">
            <w:pPr>
              <w:rPr>
                <w:del w:id="235" w:author="David Dolch" w:date="2016-03-25T14:07:00Z"/>
              </w:rPr>
            </w:pPr>
            <w:del w:id="236" w:author="David Dolch" w:date="2016-03-25T14:07:00Z">
              <w:r w:rsidDel="00EB6623">
                <w:object w:dxaOrig="11655" w:dyaOrig="8190">
                  <v:shape id="_x0000_i1029" type="#_x0000_t75" style="width:123pt;height:87pt" o:ole="">
                    <v:imagedata r:id="rId22" o:title=""/>
                  </v:shape>
                  <o:OLEObject Type="Embed" ProgID="PBrush" ShapeID="_x0000_i1029" DrawAspect="Content" ObjectID="_1520424092" r:id="rId23"/>
                </w:object>
              </w:r>
            </w:del>
          </w:p>
          <w:p w:rsidR="00735B49" w:rsidRDefault="002900BD" w:rsidP="00DD75B0">
            <w:pPr>
              <w:rPr>
                <w:ins w:id="237" w:author="David Dolch" w:date="2016-03-25T14:14:00Z"/>
              </w:rPr>
            </w:pPr>
            <w:del w:id="238" w:author="David Dolch" w:date="2016-03-25T14:07:00Z">
              <w:r w:rsidDel="00EB6623">
                <w:delText>y=-4*(2</w:delText>
              </w:r>
              <w:r w:rsidRPr="00BD6597" w:rsidDel="00EB6623">
                <w:rPr>
                  <w:vertAlign w:val="superscript"/>
                </w:rPr>
                <w:delText>x</w:delText>
              </w:r>
              <w:r w:rsidRPr="002900BD" w:rsidDel="00EB6623">
                <w:delText xml:space="preserve">) </w:delText>
              </w:r>
            </w:del>
            <w:r w:rsidRPr="002900BD">
              <w:t xml:space="preserve"> </w:t>
            </w:r>
          </w:p>
          <w:p w:rsidR="003A49D9" w:rsidRDefault="003A49D9" w:rsidP="00DD75B0">
            <w:pPr>
              <w:rPr>
                <w:ins w:id="239" w:author="David Dolch" w:date="2016-03-25T14:14:00Z"/>
              </w:rPr>
            </w:pPr>
          </w:p>
          <w:p w:rsidR="003A49D9" w:rsidRDefault="003A49D9" w:rsidP="00DD75B0">
            <w:pPr>
              <w:rPr>
                <w:ins w:id="240" w:author="David Dolch" w:date="2016-03-25T14:14:00Z"/>
              </w:rPr>
            </w:pPr>
          </w:p>
          <w:p w:rsidR="003A49D9" w:rsidRDefault="003A49D9" w:rsidP="00DD75B0">
            <w:pPr>
              <w:rPr>
                <w:ins w:id="241" w:author="David Dolch" w:date="2016-03-25T14:14:00Z"/>
              </w:rPr>
            </w:pPr>
          </w:p>
          <w:p w:rsidR="003A49D9" w:rsidRDefault="003A49D9" w:rsidP="00DD75B0">
            <w:pPr>
              <w:rPr>
                <w:ins w:id="242" w:author="David Dolch" w:date="2016-03-25T14:14:00Z"/>
              </w:rPr>
            </w:pPr>
          </w:p>
          <w:p w:rsidR="003A49D9" w:rsidRDefault="003A49D9" w:rsidP="00DD75B0">
            <w:pPr>
              <w:rPr>
                <w:ins w:id="243" w:author="David Dolch" w:date="2016-03-25T14:14:00Z"/>
              </w:rPr>
            </w:pPr>
          </w:p>
          <w:p w:rsidR="003A49D9" w:rsidRDefault="003A49D9" w:rsidP="00DD75B0">
            <w:pPr>
              <w:rPr>
                <w:ins w:id="244" w:author="David Dolch" w:date="2016-03-25T14:14:00Z"/>
              </w:rPr>
            </w:pPr>
          </w:p>
          <w:p w:rsidR="003A49D9" w:rsidRDefault="003A49D9" w:rsidP="00DD75B0">
            <w:pPr>
              <w:rPr>
                <w:ins w:id="245" w:author="David Dolch" w:date="2016-03-25T14:14:00Z"/>
              </w:rPr>
            </w:pPr>
          </w:p>
          <w:p w:rsidR="003A49D9" w:rsidRDefault="003A49D9" w:rsidP="00DD75B0">
            <w:pPr>
              <w:rPr>
                <w:ins w:id="246" w:author="David Dolch" w:date="2016-03-25T14:15:00Z"/>
              </w:rPr>
            </w:pPr>
            <w:ins w:id="247" w:author="David Dolch" w:date="2016-03-25T14:14:00Z">
              <w:r>
                <w:object w:dxaOrig="9075" w:dyaOrig="5235">
                  <v:shape id="_x0000_i1054" type="#_x0000_t75" style="width:154.5pt;height:89.25pt" o:ole="">
                    <v:imagedata r:id="rId24" o:title=""/>
                  </v:shape>
                  <o:OLEObject Type="Embed" ProgID="PBrush" ShapeID="_x0000_i1054" DrawAspect="Content" ObjectID="_1520424093" r:id="rId25"/>
                </w:object>
              </w:r>
            </w:ins>
          </w:p>
          <w:p w:rsidR="003A49D9" w:rsidRDefault="003A49D9" w:rsidP="00DD75B0">
            <w:pPr>
              <w:rPr>
                <w:ins w:id="248" w:author="David Dolch" w:date="2016-03-25T14:15:00Z"/>
              </w:rPr>
            </w:pPr>
            <w:ins w:id="249" w:author="David Dolch" w:date="2016-03-25T14:15:00Z">
              <w:r>
                <w:t>Figure 7, Problem 13: y=2*2</w:t>
              </w:r>
              <w:r w:rsidRPr="00263E50">
                <w:rPr>
                  <w:vertAlign w:val="superscript"/>
                </w:rPr>
                <w:t>x</w:t>
              </w:r>
            </w:ins>
          </w:p>
          <w:p w:rsidR="003A49D9" w:rsidRDefault="003A49D9" w:rsidP="00DD75B0">
            <w:pPr>
              <w:rPr>
                <w:ins w:id="250" w:author="David Dolch" w:date="2016-03-25T14:15:00Z"/>
              </w:rPr>
            </w:pPr>
            <w:ins w:id="251" w:author="David Dolch" w:date="2016-03-25T14:15:00Z">
              <w:r>
                <w:object w:dxaOrig="8880" w:dyaOrig="4980">
                  <v:shape id="_x0000_i1057" type="#_x0000_t75" style="width:157.5pt;height:88.5pt" o:ole="">
                    <v:imagedata r:id="rId26" o:title=""/>
                  </v:shape>
                  <o:OLEObject Type="Embed" ProgID="PBrush" ShapeID="_x0000_i1057" DrawAspect="Content" ObjectID="_1520424094" r:id="rId27"/>
                </w:object>
              </w:r>
            </w:ins>
          </w:p>
          <w:p w:rsidR="003A49D9" w:rsidRDefault="003A49D9" w:rsidP="00DD75B0">
            <w:pPr>
              <w:rPr>
                <w:ins w:id="252" w:author="David Dolch" w:date="2016-03-25T14:19:00Z"/>
              </w:rPr>
            </w:pPr>
            <w:ins w:id="253" w:author="David Dolch" w:date="2016-03-25T14:15:00Z">
              <w:r>
                <w:t xml:space="preserve">Figure 8, Problem 14, </w:t>
              </w:r>
            </w:ins>
            <w:ins w:id="254" w:author="David Dolch" w:date="2016-03-25T14:16:00Z">
              <w:r>
                <w:t>y=-3*2</w:t>
              </w:r>
              <w:r w:rsidRPr="00263E50">
                <w:rPr>
                  <w:vertAlign w:val="superscript"/>
                </w:rPr>
                <w:t>x</w:t>
              </w:r>
            </w:ins>
          </w:p>
          <w:p w:rsidR="003A49D9" w:rsidRDefault="003A49D9" w:rsidP="003A49D9">
            <w:pPr>
              <w:rPr>
                <w:ins w:id="255" w:author="David Dolch" w:date="2016-03-25T14:19:00Z"/>
                <w:b/>
              </w:rPr>
            </w:pPr>
          </w:p>
          <w:p w:rsidR="003A49D9" w:rsidRPr="00F01C27" w:rsidRDefault="003A49D9" w:rsidP="00DD75B0">
            <w:pPr>
              <w:rPr>
                <w:b/>
                <w:rPrChange w:id="256" w:author="David Dolch" w:date="2016-03-25T14:23:00Z">
                  <w:rPr/>
                </w:rPrChange>
              </w:rPr>
            </w:pPr>
            <w:ins w:id="257" w:author="David Dolch" w:date="2016-03-25T14:19:00Z">
              <w:r>
                <w:rPr>
                  <w:b/>
                </w:rPr>
                <w:t xml:space="preserve">Other </w:t>
              </w:r>
              <w:r w:rsidRPr="006669D1">
                <w:rPr>
                  <w:b/>
                </w:rPr>
                <w:t>Teacher Facilitation Questions</w:t>
              </w:r>
              <w:r>
                <w:rPr>
                  <w:b/>
                </w:rPr>
                <w:t xml:space="preserve">, </w:t>
              </w:r>
              <w:r w:rsidRPr="0040008F">
                <w:rPr>
                  <w:b/>
                </w:rPr>
                <w:t>Problem</w:t>
              </w:r>
              <w:r>
                <w:rPr>
                  <w:b/>
                </w:rPr>
                <w:t>s 12-15:</w:t>
              </w:r>
            </w:ins>
          </w:p>
        </w:tc>
        <w:tc>
          <w:tcPr>
            <w:tcW w:w="5026" w:type="dxa"/>
          </w:tcPr>
          <w:p w:rsidR="004A6110" w:rsidRPr="00B15077" w:rsidDel="00695DBA" w:rsidRDefault="00695DBA" w:rsidP="00695DBA">
            <w:pPr>
              <w:jc w:val="center"/>
              <w:rPr>
                <w:del w:id="258" w:author="David Dolch" w:date="2016-03-25T12:08:00Z"/>
                <w:b/>
              </w:rPr>
              <w:pPrChange w:id="259" w:author="David Dolch" w:date="2016-03-25T12:08:00Z">
                <w:pPr>
                  <w:jc w:val="center"/>
                </w:pPr>
              </w:pPrChange>
            </w:pPr>
            <w:ins w:id="260" w:author="David Dolch" w:date="2016-03-25T12:08:00Z">
              <w:r w:rsidRPr="00263E50">
                <w:rPr>
                  <w:b/>
                  <w:i/>
                </w:rPr>
                <w:lastRenderedPageBreak/>
                <w:t xml:space="preserve">Part 1) </w:t>
              </w:r>
            </w:ins>
            <w:del w:id="261" w:author="David Dolch" w:date="2016-03-25T12:08:00Z">
              <w:r w:rsidR="004A6110" w:rsidRPr="00B15077" w:rsidDel="00695DBA">
                <w:rPr>
                  <w:b/>
                </w:rPr>
                <w:delText>Problem 1</w:delText>
              </w:r>
            </w:del>
          </w:p>
          <w:p w:rsidR="00695DBA" w:rsidRDefault="00695DBA" w:rsidP="00695DBA">
            <w:pPr>
              <w:jc w:val="center"/>
              <w:rPr>
                <w:ins w:id="262" w:author="David Dolch" w:date="2016-03-25T12:08:00Z"/>
                <w:b/>
                <w:i/>
              </w:rPr>
              <w:pPrChange w:id="263" w:author="David Dolch" w:date="2016-03-25T12:08:00Z">
                <w:pPr>
                  <w:spacing w:line="480" w:lineRule="auto"/>
                </w:pPr>
              </w:pPrChange>
            </w:pPr>
          </w:p>
          <w:p w:rsidR="00695DBA" w:rsidRPr="00695DBA" w:rsidRDefault="00826EDC" w:rsidP="00695DBA">
            <w:pPr>
              <w:rPr>
                <w:ins w:id="264" w:author="David Dolch" w:date="2016-03-25T12:07:00Z"/>
                <w:b/>
                <w:i/>
                <w:rPrChange w:id="265" w:author="David Dolch" w:date="2016-03-25T12:07:00Z">
                  <w:rPr>
                    <w:ins w:id="266" w:author="David Dolch" w:date="2016-03-25T12:07:00Z"/>
                  </w:rPr>
                </w:rPrChange>
              </w:rPr>
              <w:pPrChange w:id="267" w:author="David Dolch" w:date="2016-03-25T12:07:00Z">
                <w:pPr>
                  <w:spacing w:line="480" w:lineRule="auto"/>
                </w:pPr>
              </w:pPrChange>
            </w:pPr>
            <w:del w:id="268" w:author="David Dolch" w:date="2016-03-25T12:07:00Z">
              <w:r w:rsidRPr="00695DBA" w:rsidDel="00695DBA">
                <w:rPr>
                  <w:b/>
                  <w:i/>
                  <w:rPrChange w:id="269" w:author="David Dolch" w:date="2016-03-25T12:07:00Z">
                    <w:rPr>
                      <w:b/>
                      <w:i/>
                    </w:rPr>
                  </w:rPrChange>
                </w:rPr>
                <w:delText>P</w:delText>
              </w:r>
              <w:r w:rsidR="005B3586" w:rsidRPr="00695DBA" w:rsidDel="00695DBA">
                <w:rPr>
                  <w:b/>
                  <w:i/>
                  <w:rPrChange w:id="270" w:author="David Dolch" w:date="2016-03-25T12:07:00Z">
                    <w:rPr>
                      <w:b/>
                      <w:i/>
                    </w:rPr>
                  </w:rPrChange>
                </w:rPr>
                <w:delText>erform problems 1, 2, 3</w:delText>
              </w:r>
            </w:del>
            <w:del w:id="271" w:author="David Dolch" w:date="2016-03-25T12:06:00Z">
              <w:r w:rsidR="005B3586" w:rsidRPr="00695DBA" w:rsidDel="00695DBA">
                <w:rPr>
                  <w:b/>
                  <w:i/>
                  <w:rPrChange w:id="272" w:author="David Dolch" w:date="2016-03-25T12:07:00Z">
                    <w:rPr>
                      <w:b/>
                      <w:i/>
                    </w:rPr>
                  </w:rPrChange>
                </w:rPr>
                <w:delText xml:space="preserve"> and </w:delText>
              </w:r>
            </w:del>
            <w:del w:id="273" w:author="David Dolch" w:date="2016-03-25T12:07:00Z">
              <w:r w:rsidR="005B3586" w:rsidRPr="00695DBA" w:rsidDel="00695DBA">
                <w:rPr>
                  <w:b/>
                  <w:i/>
                  <w:rPrChange w:id="274" w:author="David Dolch" w:date="2016-03-25T12:07:00Z">
                    <w:rPr>
                      <w:b/>
                      <w:i/>
                    </w:rPr>
                  </w:rPrChange>
                </w:rPr>
                <w:delText>4</w:delText>
              </w:r>
            </w:del>
            <w:del w:id="275" w:author="David Dolch" w:date="2016-03-25T12:08:00Z">
              <w:r w:rsidRPr="00695DBA" w:rsidDel="00695DBA">
                <w:rPr>
                  <w:b/>
                  <w:i/>
                  <w:rPrChange w:id="276" w:author="David Dolch" w:date="2016-03-25T12:07:00Z">
                    <w:rPr>
                      <w:b/>
                      <w:i/>
                    </w:rPr>
                  </w:rPrChange>
                </w:rPr>
                <w:delText xml:space="preserve"> </w:delText>
              </w:r>
            </w:del>
            <w:ins w:id="277" w:author="David Dolch" w:date="2016-03-25T12:07:00Z">
              <w:r w:rsidR="00695DBA" w:rsidRPr="00695DBA">
                <w:rPr>
                  <w:b/>
                  <w:i/>
                  <w:rPrChange w:id="278" w:author="David Dolch" w:date="2016-03-25T12:07:00Z">
                    <w:rPr/>
                  </w:rPrChange>
                </w:rPr>
                <w:t>Graph the following in your calculator and then answer the conclusion questions at the bottom of each section.  Record the domain, range, asymptotes and intercepts for each problem.</w:t>
              </w:r>
            </w:ins>
          </w:p>
          <w:p w:rsidR="00B24ED8" w:rsidRPr="00B24ED8" w:rsidDel="00330C97" w:rsidRDefault="00826EDC" w:rsidP="004A6110">
            <w:pPr>
              <w:rPr>
                <w:del w:id="279" w:author="David Dolch" w:date="2016-03-25T12:47:00Z"/>
                <w:b/>
                <w:i/>
              </w:rPr>
            </w:pPr>
            <w:del w:id="280" w:author="David Dolch" w:date="2016-03-25T12:07:00Z">
              <w:r w:rsidDel="00695DBA">
                <w:rPr>
                  <w:b/>
                  <w:i/>
                </w:rPr>
                <w:delText xml:space="preserve">using your </w:delText>
              </w:r>
              <w:r w:rsidR="00B24ED8" w:rsidRPr="00B24ED8" w:rsidDel="00695DBA">
                <w:rPr>
                  <w:b/>
                  <w:i/>
                </w:rPr>
                <w:delText>calculators.</w:delText>
              </w:r>
              <w:r w:rsidDel="00695DBA">
                <w:rPr>
                  <w:b/>
                  <w:i/>
                </w:rPr>
                <w:delText xml:space="preserve">  Justify each problem</w:delText>
              </w:r>
              <w:r w:rsidR="005B3586" w:rsidDel="00695DBA">
                <w:rPr>
                  <w:b/>
                  <w:i/>
                </w:rPr>
                <w:delText xml:space="preserve"> mathematically using eit</w:delText>
              </w:r>
              <w:r w:rsidDel="00695DBA">
                <w:rPr>
                  <w:b/>
                  <w:i/>
                </w:rPr>
                <w:delText>her a table of values, simplified</w:delText>
              </w:r>
              <w:r w:rsidR="005B3586" w:rsidDel="00695DBA">
                <w:rPr>
                  <w:b/>
                  <w:i/>
                </w:rPr>
                <w:delText xml:space="preserve"> expression, o</w:delText>
              </w:r>
              <w:r w:rsidDel="00695DBA">
                <w:rPr>
                  <w:b/>
                  <w:i/>
                </w:rPr>
                <w:delText xml:space="preserve">r concentrating on a specific point such as an intercept.  </w:delText>
              </w:r>
            </w:del>
          </w:p>
          <w:p w:rsidR="00B24ED8" w:rsidRDefault="00B24ED8" w:rsidP="004A6110"/>
          <w:p w:rsidR="002900BD" w:rsidRPr="002900BD" w:rsidRDefault="002900BD" w:rsidP="004A6110">
            <w:pPr>
              <w:rPr>
                <w:b/>
              </w:rPr>
            </w:pPr>
            <w:r w:rsidRPr="002900BD">
              <w:rPr>
                <w:b/>
              </w:rPr>
              <w:t>Problem 1</w:t>
            </w:r>
          </w:p>
          <w:p w:rsidR="004A6110" w:rsidRDefault="004A6110" w:rsidP="004A6110">
            <w:r w:rsidRPr="00B15077">
              <w:t>Graph the function: y=2</w:t>
            </w:r>
            <w:r w:rsidRPr="00B15077">
              <w:rPr>
                <w:vertAlign w:val="superscript"/>
              </w:rPr>
              <w:t>x</w:t>
            </w:r>
          </w:p>
          <w:p w:rsidR="003851CE" w:rsidRPr="00695DBA" w:rsidRDefault="00695DBA" w:rsidP="004A6110">
            <w:pPr>
              <w:rPr>
                <w:b/>
                <w:rPrChange w:id="281" w:author="David Dolch" w:date="2016-03-25T12:10:00Z">
                  <w:rPr/>
                </w:rPrChange>
              </w:rPr>
            </w:pPr>
            <w:ins w:id="282" w:author="David Dolch" w:date="2016-03-25T12:10:00Z">
              <w:r w:rsidRPr="00695DBA">
                <w:rPr>
                  <w:b/>
                  <w:rPrChange w:id="283" w:author="David Dolch" w:date="2016-03-25T12:10:00Z">
                    <w:rPr/>
                  </w:rPrChange>
                </w:rPr>
                <w:t>List the following:</w:t>
              </w:r>
            </w:ins>
          </w:p>
          <w:p w:rsidR="00695DBA" w:rsidRDefault="00695DBA" w:rsidP="00695DBA">
            <w:pPr>
              <w:contextualSpacing/>
              <w:rPr>
                <w:ins w:id="284" w:author="David Dolch" w:date="2016-03-25T12:08:00Z"/>
              </w:rPr>
              <w:pPrChange w:id="285" w:author="David Dolch" w:date="2016-03-25T12:08:00Z">
                <w:pPr>
                  <w:spacing w:line="480" w:lineRule="auto"/>
                  <w:contextualSpacing/>
                </w:pPr>
              </w:pPrChange>
            </w:pPr>
            <w:ins w:id="286" w:author="David Dolch" w:date="2016-03-25T12:08:00Z">
              <w:r>
                <w:t>Y-intercept: (0,1)</w:t>
              </w:r>
            </w:ins>
          </w:p>
          <w:p w:rsidR="00695DBA" w:rsidRDefault="00695DBA" w:rsidP="00695DBA">
            <w:pPr>
              <w:contextualSpacing/>
              <w:rPr>
                <w:ins w:id="287" w:author="David Dolch" w:date="2016-03-25T12:08:00Z"/>
              </w:rPr>
              <w:pPrChange w:id="288" w:author="David Dolch" w:date="2016-03-25T12:08:00Z">
                <w:pPr>
                  <w:spacing w:line="480" w:lineRule="auto"/>
                  <w:contextualSpacing/>
                </w:pPr>
              </w:pPrChange>
            </w:pPr>
            <w:ins w:id="289" w:author="David Dolch" w:date="2016-03-25T12:08:00Z">
              <w:r>
                <w:t>Domain: (-</w:t>
              </w:r>
              <w:proofErr w:type="gramStart"/>
              <w:r>
                <w:t>∞,∞</w:t>
              </w:r>
              <w:proofErr w:type="gramEnd"/>
              <w:r>
                <w:t>)</w:t>
              </w:r>
            </w:ins>
          </w:p>
          <w:p w:rsidR="00695DBA" w:rsidRDefault="00695DBA" w:rsidP="00695DBA">
            <w:pPr>
              <w:contextualSpacing/>
              <w:rPr>
                <w:ins w:id="290" w:author="David Dolch" w:date="2016-03-25T12:08:00Z"/>
              </w:rPr>
              <w:pPrChange w:id="291" w:author="David Dolch" w:date="2016-03-25T12:08:00Z">
                <w:pPr>
                  <w:spacing w:line="480" w:lineRule="auto"/>
                  <w:contextualSpacing/>
                </w:pPr>
              </w:pPrChange>
            </w:pPr>
            <w:ins w:id="292" w:author="David Dolch" w:date="2016-03-25T12:08:00Z">
              <w:r>
                <w:t>Range: (</w:t>
              </w:r>
              <w:proofErr w:type="gramStart"/>
              <w:r>
                <w:t>0,∞</w:t>
              </w:r>
              <w:proofErr w:type="gramEnd"/>
              <w:r>
                <w:t>)</w:t>
              </w:r>
            </w:ins>
          </w:p>
          <w:p w:rsidR="00695DBA" w:rsidRDefault="00695DBA" w:rsidP="00695DBA">
            <w:pPr>
              <w:contextualSpacing/>
              <w:rPr>
                <w:ins w:id="293" w:author="David Dolch" w:date="2016-03-25T12:46:00Z"/>
              </w:rPr>
              <w:pPrChange w:id="294" w:author="David Dolch" w:date="2016-03-25T12:08:00Z">
                <w:pPr>
                  <w:spacing w:line="480" w:lineRule="auto"/>
                  <w:contextualSpacing/>
                </w:pPr>
              </w:pPrChange>
            </w:pPr>
            <w:ins w:id="295" w:author="David Dolch" w:date="2016-03-25T12:08:00Z">
              <w:r>
                <w:t>Asymptote</w:t>
              </w:r>
            </w:ins>
            <w:ins w:id="296" w:author="David Dolch" w:date="2016-03-25T12:50:00Z">
              <w:r w:rsidR="00330C97">
                <w:t>:</w:t>
              </w:r>
            </w:ins>
            <w:ins w:id="297" w:author="David Dolch" w:date="2016-03-25T12:08:00Z">
              <w:r w:rsidR="00330C97">
                <w:t xml:space="preserve"> </w:t>
              </w:r>
              <w:r>
                <w:t>y=0</w:t>
              </w:r>
            </w:ins>
          </w:p>
          <w:p w:rsidR="00330C97" w:rsidRDefault="00330C97" w:rsidP="00330C97">
            <w:pPr>
              <w:contextualSpacing/>
              <w:rPr>
                <w:ins w:id="298" w:author="David Dolch" w:date="2016-03-25T12:49:00Z"/>
                <w:b/>
              </w:rPr>
              <w:pPrChange w:id="299" w:author="David Dolch" w:date="2016-03-25T12:49:00Z">
                <w:pPr>
                  <w:spacing w:line="480" w:lineRule="auto"/>
                  <w:contextualSpacing/>
                </w:pPr>
              </w:pPrChange>
            </w:pPr>
            <w:ins w:id="300" w:author="David Dolch" w:date="2016-03-25T12:48:00Z">
              <w:r w:rsidRPr="00330C97">
                <w:rPr>
                  <w:b/>
                  <w:rPrChange w:id="301" w:author="David Dolch" w:date="2016-03-25T12:48:00Z">
                    <w:rPr/>
                  </w:rPrChange>
                </w:rPr>
                <w:t>Problem 4</w:t>
              </w:r>
            </w:ins>
          </w:p>
          <w:p w:rsidR="00330C97" w:rsidRPr="00330C97" w:rsidRDefault="00330C97" w:rsidP="00330C97">
            <w:pPr>
              <w:contextualSpacing/>
              <w:rPr>
                <w:ins w:id="302" w:author="David Dolch" w:date="2016-03-25T12:48:00Z"/>
                <w:rPrChange w:id="303" w:author="David Dolch" w:date="2016-03-25T12:49:00Z">
                  <w:rPr>
                    <w:ins w:id="304" w:author="David Dolch" w:date="2016-03-25T12:48:00Z"/>
                  </w:rPr>
                </w:rPrChange>
              </w:rPr>
              <w:pPrChange w:id="305" w:author="David Dolch" w:date="2016-03-25T12:49:00Z">
                <w:pPr>
                  <w:spacing w:line="480" w:lineRule="auto"/>
                  <w:contextualSpacing/>
                </w:pPr>
              </w:pPrChange>
            </w:pPr>
            <w:ins w:id="306" w:author="David Dolch" w:date="2016-03-25T12:49:00Z">
              <w:r>
                <w:t>Graph the function:  y</w:t>
              </w:r>
              <w:proofErr w:type="gramStart"/>
              <w:r>
                <w:t>=(</w:t>
              </w:r>
              <w:proofErr w:type="gramEnd"/>
              <w:r>
                <w:t>1/3)</w:t>
              </w:r>
              <w:r w:rsidRPr="00330C97">
                <w:rPr>
                  <w:vertAlign w:val="superscript"/>
                  <w:rPrChange w:id="307" w:author="David Dolch" w:date="2016-03-25T12:49:00Z">
                    <w:rPr/>
                  </w:rPrChange>
                </w:rPr>
                <w:t>x</w:t>
              </w:r>
            </w:ins>
          </w:p>
          <w:p w:rsidR="00330C97" w:rsidRPr="00330C97" w:rsidRDefault="00330C97" w:rsidP="00330C97">
            <w:pPr>
              <w:rPr>
                <w:ins w:id="308" w:author="David Dolch" w:date="2016-03-25T12:50:00Z"/>
                <w:b/>
                <w:rPrChange w:id="309" w:author="David Dolch" w:date="2016-03-25T12:50:00Z">
                  <w:rPr>
                    <w:ins w:id="310" w:author="David Dolch" w:date="2016-03-25T12:50:00Z"/>
                  </w:rPr>
                </w:rPrChange>
              </w:rPr>
              <w:pPrChange w:id="311" w:author="David Dolch" w:date="2016-03-25T12:49:00Z">
                <w:pPr>
                  <w:spacing w:line="480" w:lineRule="auto"/>
                  <w:contextualSpacing/>
                </w:pPr>
              </w:pPrChange>
            </w:pPr>
            <w:ins w:id="312" w:author="David Dolch" w:date="2016-03-25T12:50:00Z">
              <w:r w:rsidRPr="00263E50">
                <w:rPr>
                  <w:b/>
                </w:rPr>
                <w:t>List the following:</w:t>
              </w:r>
            </w:ins>
          </w:p>
          <w:p w:rsidR="00330C97" w:rsidRDefault="00330C97" w:rsidP="00330C97">
            <w:pPr>
              <w:contextualSpacing/>
              <w:rPr>
                <w:ins w:id="313" w:author="David Dolch" w:date="2016-03-25T12:48:00Z"/>
              </w:rPr>
              <w:pPrChange w:id="314" w:author="David Dolch" w:date="2016-03-25T12:49:00Z">
                <w:pPr>
                  <w:spacing w:line="480" w:lineRule="auto"/>
                  <w:contextualSpacing/>
                </w:pPr>
              </w:pPrChange>
            </w:pPr>
            <w:ins w:id="315" w:author="David Dolch" w:date="2016-03-25T12:48:00Z">
              <w:r>
                <w:t>Y-intercept: (0,1)</w:t>
              </w:r>
            </w:ins>
          </w:p>
          <w:p w:rsidR="00330C97" w:rsidRDefault="00330C97" w:rsidP="00330C97">
            <w:pPr>
              <w:contextualSpacing/>
              <w:rPr>
                <w:ins w:id="316" w:author="David Dolch" w:date="2016-03-25T12:48:00Z"/>
              </w:rPr>
              <w:pPrChange w:id="317" w:author="David Dolch" w:date="2016-03-25T12:49:00Z">
                <w:pPr>
                  <w:spacing w:line="480" w:lineRule="auto"/>
                  <w:contextualSpacing/>
                </w:pPr>
              </w:pPrChange>
            </w:pPr>
            <w:ins w:id="318" w:author="David Dolch" w:date="2016-03-25T12:48:00Z">
              <w:r>
                <w:t>Domain: (-</w:t>
              </w:r>
              <w:proofErr w:type="gramStart"/>
              <w:r>
                <w:t>∞,∞</w:t>
              </w:r>
              <w:proofErr w:type="gramEnd"/>
              <w:r>
                <w:t>)</w:t>
              </w:r>
            </w:ins>
          </w:p>
          <w:p w:rsidR="00330C97" w:rsidRPr="00B03468" w:rsidRDefault="00330C97" w:rsidP="00330C97">
            <w:pPr>
              <w:contextualSpacing/>
              <w:rPr>
                <w:ins w:id="319" w:author="David Dolch" w:date="2016-03-25T12:48:00Z"/>
              </w:rPr>
              <w:pPrChange w:id="320" w:author="David Dolch" w:date="2016-03-25T12:49:00Z">
                <w:pPr>
                  <w:spacing w:line="480" w:lineRule="auto"/>
                  <w:contextualSpacing/>
                </w:pPr>
              </w:pPrChange>
            </w:pPr>
            <w:ins w:id="321" w:author="David Dolch" w:date="2016-03-25T12:48:00Z">
              <w:r>
                <w:t>Range: (</w:t>
              </w:r>
              <w:proofErr w:type="gramStart"/>
              <w:r>
                <w:t>0,∞</w:t>
              </w:r>
              <w:proofErr w:type="gramEnd"/>
              <w:r>
                <w:t>)</w:t>
              </w:r>
            </w:ins>
          </w:p>
          <w:p w:rsidR="00330C97" w:rsidRDefault="00330C97" w:rsidP="00695DBA">
            <w:pPr>
              <w:contextualSpacing/>
              <w:rPr>
                <w:ins w:id="322" w:author="David Dolch" w:date="2016-03-25T12:46:00Z"/>
              </w:rPr>
              <w:pPrChange w:id="323" w:author="David Dolch" w:date="2016-03-25T12:08:00Z">
                <w:pPr>
                  <w:spacing w:line="480" w:lineRule="auto"/>
                  <w:contextualSpacing/>
                </w:pPr>
              </w:pPrChange>
            </w:pPr>
            <w:ins w:id="324" w:author="David Dolch" w:date="2016-03-25T12:50:00Z">
              <w:r>
                <w:t>Asymptote: y=0</w:t>
              </w:r>
            </w:ins>
          </w:p>
          <w:p w:rsidR="00330C97" w:rsidRDefault="00330C97" w:rsidP="00330C97">
            <w:pPr>
              <w:rPr>
                <w:ins w:id="325" w:author="David Dolch" w:date="2016-03-25T12:46:00Z"/>
                <w:b/>
              </w:rPr>
            </w:pPr>
            <w:ins w:id="326" w:author="David Dolch" w:date="2016-03-25T12:46:00Z">
              <w:r w:rsidRPr="003E6691">
                <w:rPr>
                  <w:b/>
                </w:rPr>
                <w:t>Student Response</w:t>
              </w:r>
            </w:ins>
            <w:ins w:id="327" w:author="David Dolch" w:date="2016-03-25T12:53:00Z">
              <w:r w:rsidR="0045109C">
                <w:rPr>
                  <w:b/>
                </w:rPr>
                <w:t xml:space="preserve"> to other facilitation questions</w:t>
              </w:r>
            </w:ins>
            <w:ins w:id="328" w:author="David Dolch" w:date="2016-03-25T12:46:00Z">
              <w:r w:rsidRPr="003E6691">
                <w:rPr>
                  <w:b/>
                </w:rPr>
                <w:t>:</w:t>
              </w:r>
            </w:ins>
          </w:p>
          <w:p w:rsidR="00330C97" w:rsidRPr="0062394D" w:rsidRDefault="00330C97" w:rsidP="00330C97">
            <w:pPr>
              <w:rPr>
                <w:ins w:id="329" w:author="David Dolch" w:date="2016-03-25T12:46:00Z"/>
              </w:rPr>
            </w:pPr>
            <w:ins w:id="330" w:author="David Dolch" w:date="2016-03-25T12:46:00Z">
              <w:r w:rsidRPr="0062394D">
                <w:t>“</w:t>
              </w:r>
            </w:ins>
            <w:ins w:id="331" w:author="David Dolch" w:date="2016-03-25T12:58:00Z">
              <w:r w:rsidR="0045109C">
                <w:t xml:space="preserve">The y intercept always equals one for these problems because anything </w:t>
              </w:r>
            </w:ins>
            <w:ins w:id="332" w:author="David Dolch" w:date="2016-03-25T12:59:00Z">
              <w:r w:rsidR="0045109C">
                <w:t>to the power of 0 is always 1</w:t>
              </w:r>
            </w:ins>
            <w:ins w:id="333" w:author="David Dolch" w:date="2016-03-25T12:46:00Z">
              <w:r w:rsidRPr="0062394D">
                <w:t>.”</w:t>
              </w:r>
            </w:ins>
          </w:p>
          <w:p w:rsidR="00330C97" w:rsidRPr="004D3F6B" w:rsidRDefault="00330C97" w:rsidP="00330C97">
            <w:pPr>
              <w:rPr>
                <w:ins w:id="334" w:author="David Dolch" w:date="2016-03-25T12:46:00Z"/>
              </w:rPr>
            </w:pPr>
            <w:ins w:id="335" w:author="David Dolch" w:date="2016-03-25T12:46:00Z">
              <w:r>
                <w:t>“No the graph doesn’t touch the x axis.  The function is undefined at y=0.  There is no value x when 0=2</w:t>
              </w:r>
              <w:r w:rsidRPr="00F159AB">
                <w:rPr>
                  <w:vertAlign w:val="superscript"/>
                </w:rPr>
                <w:t>x</w:t>
              </w:r>
              <w:r>
                <w:t xml:space="preserve">.  </w:t>
              </w:r>
            </w:ins>
            <w:ins w:id="336" w:author="David Dolch" w:date="2016-03-25T12:59:00Z">
              <w:r w:rsidR="0045109C">
                <w:t>Yes</w:t>
              </w:r>
            </w:ins>
            <w:ins w:id="337" w:author="David Dolch" w:date="2016-03-25T13:00:00Z">
              <w:r w:rsidR="0045109C">
                <w:t>,</w:t>
              </w:r>
            </w:ins>
            <w:ins w:id="338" w:author="David Dolch" w:date="2016-03-25T12:59:00Z">
              <w:r w:rsidR="0045109C">
                <w:t xml:space="preserve"> there are</w:t>
              </w:r>
            </w:ins>
            <w:ins w:id="339" w:author="David Dolch" w:date="2016-03-25T12:46:00Z">
              <w:r>
                <w:t xml:space="preserve"> no negative outputs for an expo</w:t>
              </w:r>
              <w:r w:rsidR="0045109C">
                <w:t>nential function of the form y=b</w:t>
              </w:r>
              <w:r w:rsidRPr="006548FE">
                <w:rPr>
                  <w:vertAlign w:val="superscript"/>
                </w:rPr>
                <w:t>x</w:t>
              </w:r>
              <w:r>
                <w:t>.</w:t>
              </w:r>
            </w:ins>
          </w:p>
          <w:p w:rsidR="00330C97" w:rsidRPr="006669D1" w:rsidRDefault="00330C97" w:rsidP="00330C97">
            <w:pPr>
              <w:rPr>
                <w:ins w:id="340" w:author="David Dolch" w:date="2016-03-25T12:46:00Z"/>
              </w:rPr>
            </w:pPr>
            <w:ins w:id="341" w:author="David Dolch" w:date="2016-03-25T12:46:00Z">
              <w:r>
                <w:t>“</w:t>
              </w:r>
            </w:ins>
            <w:ins w:id="342" w:author="David Dolch" w:date="2016-03-25T13:03:00Z">
              <w:r w:rsidR="00EC0F5B">
                <w:t>Yes, when b is less than 1 the graph flips over the y axis</w:t>
              </w:r>
            </w:ins>
            <w:ins w:id="343" w:author="David Dolch" w:date="2016-03-25T12:46:00Z">
              <w:r w:rsidRPr="006669D1">
                <w:t>.</w:t>
              </w:r>
            </w:ins>
            <w:ins w:id="344" w:author="David Dolch" w:date="2016-03-25T13:04:00Z">
              <w:r w:rsidR="00EC0F5B">
                <w:t xml:space="preserve">  This happens because as x increases the output decreases, but still cannot have a negative output.</w:t>
              </w:r>
            </w:ins>
            <w:ins w:id="345" w:author="David Dolch" w:date="2016-03-25T12:46:00Z">
              <w:r>
                <w:t>”</w:t>
              </w:r>
            </w:ins>
          </w:p>
          <w:p w:rsidR="00330C97" w:rsidRPr="00B03468" w:rsidRDefault="00330C97" w:rsidP="00695DBA">
            <w:pPr>
              <w:contextualSpacing/>
              <w:rPr>
                <w:ins w:id="346" w:author="David Dolch" w:date="2016-03-25T12:08:00Z"/>
              </w:rPr>
              <w:pPrChange w:id="347" w:author="David Dolch" w:date="2016-03-25T12:08:00Z">
                <w:pPr>
                  <w:spacing w:line="480" w:lineRule="auto"/>
                  <w:contextualSpacing/>
                </w:pPr>
              </w:pPrChange>
            </w:pPr>
          </w:p>
          <w:p w:rsidR="00695DBA" w:rsidRPr="00695DBA" w:rsidRDefault="00695DBA" w:rsidP="004A6110">
            <w:pPr>
              <w:rPr>
                <w:ins w:id="348" w:author="David Dolch" w:date="2016-03-25T12:09:00Z"/>
                <w:b/>
                <w:rPrChange w:id="349" w:author="David Dolch" w:date="2016-03-25T12:10:00Z">
                  <w:rPr>
                    <w:ins w:id="350" w:author="David Dolch" w:date="2016-03-25T12:09:00Z"/>
                  </w:rPr>
                </w:rPrChange>
              </w:rPr>
            </w:pPr>
            <w:ins w:id="351" w:author="David Dolch" w:date="2016-03-25T12:09:00Z">
              <w:r w:rsidRPr="00695DBA">
                <w:rPr>
                  <w:b/>
                  <w:rPrChange w:id="352" w:author="David Dolch" w:date="2016-03-25T12:10:00Z">
                    <w:rPr/>
                  </w:rPrChange>
                </w:rPr>
                <w:t>Answer</w:t>
              </w:r>
            </w:ins>
            <w:ins w:id="353" w:author="David Dolch" w:date="2016-03-25T12:10:00Z">
              <w:r w:rsidRPr="00695DBA">
                <w:rPr>
                  <w:b/>
                  <w:rPrChange w:id="354" w:author="David Dolch" w:date="2016-03-25T12:10:00Z">
                    <w:rPr/>
                  </w:rPrChange>
                </w:rPr>
                <w:t xml:space="preserve"> the following</w:t>
              </w:r>
            </w:ins>
            <w:ins w:id="355" w:author="David Dolch" w:date="2016-03-25T12:14:00Z">
              <w:r>
                <w:rPr>
                  <w:b/>
                </w:rPr>
                <w:t xml:space="preserve"> conclusion questions</w:t>
              </w:r>
            </w:ins>
            <w:ins w:id="356" w:author="David Dolch" w:date="2016-03-25T13:05:00Z">
              <w:r w:rsidR="00EC0F5B">
                <w:rPr>
                  <w:b/>
                </w:rPr>
                <w:t xml:space="preserve"> (</w:t>
              </w:r>
              <w:proofErr w:type="spellStart"/>
              <w:r w:rsidR="00EC0F5B">
                <w:rPr>
                  <w:b/>
                </w:rPr>
                <w:t>Req’d</w:t>
              </w:r>
              <w:proofErr w:type="spellEnd"/>
              <w:r w:rsidR="00EC0F5B">
                <w:rPr>
                  <w:b/>
                </w:rPr>
                <w:t>)</w:t>
              </w:r>
            </w:ins>
            <w:ins w:id="357" w:author="David Dolch" w:date="2016-03-25T12:09:00Z">
              <w:r w:rsidRPr="00695DBA">
                <w:rPr>
                  <w:b/>
                  <w:rPrChange w:id="358" w:author="David Dolch" w:date="2016-03-25T12:10:00Z">
                    <w:rPr/>
                  </w:rPrChange>
                </w:rPr>
                <w:t>:</w:t>
              </w:r>
            </w:ins>
          </w:p>
          <w:p w:rsidR="00695DBA" w:rsidRPr="00695DBA" w:rsidRDefault="00695DBA" w:rsidP="00695DBA">
            <w:pPr>
              <w:spacing w:line="480" w:lineRule="auto"/>
              <w:rPr>
                <w:ins w:id="359" w:author="David Dolch" w:date="2016-03-25T12:11:00Z"/>
                <w:b/>
                <w:rPrChange w:id="360" w:author="David Dolch" w:date="2016-03-25T12:13:00Z">
                  <w:rPr>
                    <w:ins w:id="361" w:author="David Dolch" w:date="2016-03-25T12:11:00Z"/>
                  </w:rPr>
                </w:rPrChange>
              </w:rPr>
              <w:pPrChange w:id="362" w:author="David Dolch" w:date="2016-03-25T12:13:00Z">
                <w:pPr>
                  <w:spacing w:line="480" w:lineRule="auto"/>
                </w:pPr>
              </w:pPrChange>
            </w:pPr>
            <w:ins w:id="363" w:author="David Dolch" w:date="2016-03-25T12:09:00Z">
              <w:r w:rsidRPr="00695DBA">
                <w:rPr>
                  <w:b/>
                  <w:rPrChange w:id="364" w:author="David Dolch" w:date="2016-03-25T12:13:00Z">
                    <w:rPr/>
                  </w:rPrChange>
                </w:rPr>
                <w:t>What happens when b&gt;1?</w:t>
              </w:r>
            </w:ins>
          </w:p>
          <w:p w:rsidR="00695DBA" w:rsidRDefault="00695DBA" w:rsidP="00695DBA">
            <w:pPr>
              <w:rPr>
                <w:ins w:id="365" w:author="David Dolch" w:date="2016-03-25T12:10:00Z"/>
              </w:rPr>
              <w:pPrChange w:id="366" w:author="David Dolch" w:date="2016-03-25T12:11:00Z">
                <w:pPr>
                  <w:spacing w:line="480" w:lineRule="auto"/>
                </w:pPr>
              </w:pPrChange>
            </w:pPr>
            <w:ins w:id="367" w:author="David Dolch" w:date="2016-03-25T12:14:00Z">
              <w:r>
                <w:t>“</w:t>
              </w:r>
            </w:ins>
            <w:ins w:id="368" w:author="David Dolch" w:date="2016-03-25T12:10:00Z">
              <w:r>
                <w:t xml:space="preserve">When b is greater than 1 the graph is an increasing function and the greater the value of b the more compressed the graph becomes.  When x&gt;0 the graph becomes more steep with greater b values.  As x decreases from zero to about x=-1, the graph </w:t>
              </w:r>
              <w:r>
                <w:lastRenderedPageBreak/>
                <w:t>decreases towards the asymptote y=0 at a faster rate with greater b values.  Increasing b from 1 gives a steeper slope of the graph.</w:t>
              </w:r>
            </w:ins>
            <w:ins w:id="369" w:author="David Dolch" w:date="2016-03-25T12:14:00Z">
              <w:r>
                <w:t>”</w:t>
              </w:r>
            </w:ins>
            <w:ins w:id="370" w:author="David Dolch" w:date="2016-03-25T12:10:00Z">
              <w:r>
                <w:t xml:space="preserve">  </w:t>
              </w:r>
            </w:ins>
          </w:p>
          <w:p w:rsidR="00695DBA" w:rsidRDefault="00695DBA" w:rsidP="00695DBA">
            <w:pPr>
              <w:rPr>
                <w:ins w:id="371" w:author="David Dolch" w:date="2016-03-25T12:11:00Z"/>
              </w:rPr>
              <w:pPrChange w:id="372" w:author="David Dolch" w:date="2016-03-25T12:13:00Z">
                <w:pPr>
                  <w:spacing w:line="480" w:lineRule="auto"/>
                </w:pPr>
              </w:pPrChange>
            </w:pPr>
          </w:p>
          <w:p w:rsidR="00695DBA" w:rsidRPr="00695DBA" w:rsidRDefault="00695DBA" w:rsidP="00695DBA">
            <w:pPr>
              <w:rPr>
                <w:ins w:id="373" w:author="David Dolch" w:date="2016-03-25T12:13:00Z"/>
                <w:b/>
                <w:rPrChange w:id="374" w:author="David Dolch" w:date="2016-03-25T12:13:00Z">
                  <w:rPr>
                    <w:ins w:id="375" w:author="David Dolch" w:date="2016-03-25T12:13:00Z"/>
                  </w:rPr>
                </w:rPrChange>
              </w:rPr>
              <w:pPrChange w:id="376" w:author="David Dolch" w:date="2016-03-25T12:13:00Z">
                <w:pPr>
                  <w:spacing w:line="480" w:lineRule="auto"/>
                </w:pPr>
              </w:pPrChange>
            </w:pPr>
            <w:ins w:id="377" w:author="David Dolch" w:date="2016-03-25T12:11:00Z">
              <w:r w:rsidRPr="00695DBA">
                <w:rPr>
                  <w:b/>
                  <w:rPrChange w:id="378" w:author="David Dolch" w:date="2016-03-25T12:13:00Z">
                    <w:rPr/>
                  </w:rPrChange>
                </w:rPr>
                <w:t>What happens when 1&gt;b&gt;0?</w:t>
              </w:r>
            </w:ins>
          </w:p>
          <w:p w:rsidR="00695DBA" w:rsidRDefault="00695DBA" w:rsidP="00695DBA">
            <w:pPr>
              <w:rPr>
                <w:ins w:id="379" w:author="David Dolch" w:date="2016-03-25T12:11:00Z"/>
              </w:rPr>
              <w:pPrChange w:id="380" w:author="David Dolch" w:date="2016-03-25T12:13:00Z">
                <w:pPr>
                  <w:spacing w:line="480" w:lineRule="auto"/>
                </w:pPr>
              </w:pPrChange>
            </w:pPr>
          </w:p>
          <w:p w:rsidR="00695DBA" w:rsidRDefault="00695DBA" w:rsidP="00695DBA">
            <w:pPr>
              <w:rPr>
                <w:ins w:id="381" w:author="David Dolch" w:date="2016-03-25T12:11:00Z"/>
              </w:rPr>
              <w:pPrChange w:id="382" w:author="David Dolch" w:date="2016-03-25T12:12:00Z">
                <w:pPr>
                  <w:spacing w:line="480" w:lineRule="auto"/>
                </w:pPr>
              </w:pPrChange>
            </w:pPr>
            <w:ins w:id="383" w:author="David Dolch" w:date="2016-03-25T12:14:00Z">
              <w:r>
                <w:t>“</w:t>
              </w:r>
            </w:ins>
            <w:ins w:id="384" w:author="David Dolch" w:date="2016-03-25T12:11:00Z">
              <w:r>
                <w:t>Similarly, when b decreases from 1 this results in a steeper slope of the graph.  As x decreases from 0 the y values are greater for smaller b values.  As x increases from 0 to 1 the y values are less for smaller b values.  When b is between 0 and 1 the graph reflects around the y axis and y intercept is unchanged.</w:t>
              </w:r>
            </w:ins>
            <w:ins w:id="385" w:author="David Dolch" w:date="2016-03-25T12:14:00Z">
              <w:r>
                <w:t>”</w:t>
              </w:r>
            </w:ins>
            <w:ins w:id="386" w:author="David Dolch" w:date="2016-03-25T12:11:00Z">
              <w:r>
                <w:t xml:space="preserve">  </w:t>
              </w:r>
            </w:ins>
          </w:p>
          <w:p w:rsidR="00695DBA" w:rsidRDefault="00695DBA" w:rsidP="00695DBA">
            <w:pPr>
              <w:rPr>
                <w:ins w:id="387" w:author="David Dolch" w:date="2016-03-25T12:12:00Z"/>
              </w:rPr>
              <w:pPrChange w:id="388" w:author="David Dolch" w:date="2016-03-25T12:12:00Z">
                <w:pPr>
                  <w:spacing w:line="480" w:lineRule="auto"/>
                </w:pPr>
              </w:pPrChange>
            </w:pPr>
          </w:p>
          <w:p w:rsidR="00695DBA" w:rsidRPr="00695DBA" w:rsidRDefault="00695DBA" w:rsidP="00695DBA">
            <w:pPr>
              <w:rPr>
                <w:ins w:id="389" w:author="David Dolch" w:date="2016-03-25T12:12:00Z"/>
                <w:b/>
                <w:rPrChange w:id="390" w:author="David Dolch" w:date="2016-03-25T12:13:00Z">
                  <w:rPr>
                    <w:ins w:id="391" w:author="David Dolch" w:date="2016-03-25T12:12:00Z"/>
                  </w:rPr>
                </w:rPrChange>
              </w:rPr>
              <w:pPrChange w:id="392" w:author="David Dolch" w:date="2016-03-25T12:12:00Z">
                <w:pPr>
                  <w:spacing w:line="480" w:lineRule="auto"/>
                </w:pPr>
              </w:pPrChange>
            </w:pPr>
            <w:ins w:id="393" w:author="David Dolch" w:date="2016-03-25T12:12:00Z">
              <w:r w:rsidRPr="00695DBA">
                <w:rPr>
                  <w:b/>
                  <w:rPrChange w:id="394" w:author="David Dolch" w:date="2016-03-25T12:13:00Z">
                    <w:rPr/>
                  </w:rPrChange>
                </w:rPr>
                <w:t>What other observations did you make while changing b?</w:t>
              </w:r>
            </w:ins>
          </w:p>
          <w:p w:rsidR="00695DBA" w:rsidRDefault="00695DBA" w:rsidP="00695DBA">
            <w:pPr>
              <w:rPr>
                <w:ins w:id="395" w:author="David Dolch" w:date="2016-03-25T12:12:00Z"/>
              </w:rPr>
              <w:pPrChange w:id="396" w:author="David Dolch" w:date="2016-03-25T12:12:00Z">
                <w:pPr>
                  <w:spacing w:line="480" w:lineRule="auto"/>
                </w:pPr>
              </w:pPrChange>
            </w:pPr>
          </w:p>
          <w:p w:rsidR="00695DBA" w:rsidRDefault="00695DBA" w:rsidP="00695DBA">
            <w:pPr>
              <w:rPr>
                <w:ins w:id="397" w:author="David Dolch" w:date="2016-03-25T12:09:00Z"/>
              </w:rPr>
              <w:pPrChange w:id="398" w:author="David Dolch" w:date="2016-03-25T12:12:00Z">
                <w:pPr>
                  <w:spacing w:line="480" w:lineRule="auto"/>
                </w:pPr>
              </w:pPrChange>
            </w:pPr>
            <w:ins w:id="399" w:author="David Dolch" w:date="2016-03-25T12:14:00Z">
              <w:r>
                <w:t>“</w:t>
              </w:r>
            </w:ins>
            <w:ins w:id="400" w:author="David Dolch" w:date="2016-03-25T12:12:00Z">
              <w:r>
                <w:t>The function doesn’t act as a typical exponential when b is less than or equal to zero.  When b is 1 the function is linear.</w:t>
              </w:r>
            </w:ins>
            <w:ins w:id="401" w:author="David Dolch" w:date="2016-03-25T12:14:00Z">
              <w:r>
                <w:t>”</w:t>
              </w:r>
            </w:ins>
          </w:p>
          <w:p w:rsidR="00F159AB" w:rsidDel="00695DBA" w:rsidRDefault="004A6110" w:rsidP="00915769">
            <w:pPr>
              <w:rPr>
                <w:del w:id="402" w:author="David Dolch" w:date="2016-03-25T12:08:00Z"/>
              </w:rPr>
              <w:pPrChange w:id="403" w:author="David Dolch" w:date="2016-03-25T13:15:00Z">
                <w:pPr/>
              </w:pPrChange>
            </w:pPr>
            <w:del w:id="404" w:author="David Dolch" w:date="2016-03-25T12:08:00Z">
              <w:r w:rsidRPr="00B15077" w:rsidDel="00695DBA">
                <w:delText>What generalizations can you make about the domain, range, and y-intercepts</w:delText>
              </w:r>
              <w:r w:rsidR="00291778" w:rsidDel="00695DBA">
                <w:delText xml:space="preserve"> the exponential function</w:delText>
              </w:r>
              <w:r w:rsidRPr="00B15077" w:rsidDel="00695DBA">
                <w:delText>?</w:delText>
              </w:r>
            </w:del>
          </w:p>
          <w:p w:rsidR="00B15077" w:rsidDel="00330C97" w:rsidRDefault="00B15077" w:rsidP="00915769">
            <w:pPr>
              <w:rPr>
                <w:del w:id="405" w:author="David Dolch" w:date="2016-03-25T12:46:00Z"/>
              </w:rPr>
              <w:pPrChange w:id="406" w:author="David Dolch" w:date="2016-03-25T13:15:00Z">
                <w:pPr/>
              </w:pPrChange>
            </w:pPr>
          </w:p>
          <w:p w:rsidR="003851CE" w:rsidRPr="003851CE" w:rsidDel="00330C97" w:rsidRDefault="00FC4001" w:rsidP="00915769">
            <w:pPr>
              <w:rPr>
                <w:del w:id="407" w:author="David Dolch" w:date="2016-03-25T12:46:00Z"/>
                <w:b/>
              </w:rPr>
              <w:pPrChange w:id="408" w:author="David Dolch" w:date="2016-03-25T13:15:00Z">
                <w:pPr/>
              </w:pPrChange>
            </w:pPr>
            <w:del w:id="409" w:author="David Dolch" w:date="2016-03-25T12:46:00Z">
              <w:r w:rsidRPr="003851CE" w:rsidDel="00330C97">
                <w:rPr>
                  <w:b/>
                </w:rPr>
                <w:delText>Expected Answer:</w:delText>
              </w:r>
            </w:del>
          </w:p>
          <w:p w:rsidR="003851CE" w:rsidRPr="00B15077" w:rsidDel="00330C97" w:rsidRDefault="00B15077" w:rsidP="00915769">
            <w:pPr>
              <w:rPr>
                <w:del w:id="410" w:author="David Dolch" w:date="2016-03-25T12:46:00Z"/>
              </w:rPr>
              <w:pPrChange w:id="411" w:author="David Dolch" w:date="2016-03-25T13:15:00Z">
                <w:pPr/>
              </w:pPrChange>
            </w:pPr>
            <w:del w:id="412" w:author="David Dolch" w:date="2016-03-25T12:46:00Z">
              <w:r w:rsidRPr="00B15077" w:rsidDel="00330C97">
                <w:delText>The range is from (0, ∞) and the domain is from (-∞, ∞).  The graph is increasing, and as x goes to negative infinity, the y values approach zero.  Also as x goes to infinity the y values approach infinity.</w:delText>
              </w:r>
              <w:r w:rsidR="00291778" w:rsidDel="00330C97">
                <w:delText xml:space="preserve">  The y-intercept is 1</w:delText>
              </w:r>
              <w:r w:rsidR="00E30505" w:rsidDel="00330C97">
                <w:delText xml:space="preserve"> because b</w:delText>
              </w:r>
              <w:r w:rsidR="00E30505" w:rsidRPr="00E30505" w:rsidDel="00330C97">
                <w:rPr>
                  <w:vertAlign w:val="superscript"/>
                </w:rPr>
                <w:delText>0</w:delText>
              </w:r>
              <w:r w:rsidR="0062394D" w:rsidDel="00330C97">
                <w:delText>=1 (set x=0)</w:delText>
              </w:r>
              <w:r w:rsidR="003960EA" w:rsidDel="00330C97">
                <w:delText>.</w:delText>
              </w:r>
              <w:r w:rsidR="00E30505" w:rsidDel="00330C97">
                <w:delText xml:space="preserve">  There is no x-intercept because there is no real number x as an exponent that equates</w:delText>
              </w:r>
              <w:r w:rsidR="00EF148D" w:rsidDel="00330C97">
                <w:delText xml:space="preserve"> the f</w:delText>
              </w:r>
              <w:r w:rsidR="0062394D" w:rsidDel="00330C97">
                <w:delText xml:space="preserve">unction to zero.  </w:delText>
              </w:r>
            </w:del>
          </w:p>
          <w:p w:rsidR="003851CE" w:rsidDel="00915769" w:rsidRDefault="003851CE" w:rsidP="00915769">
            <w:pPr>
              <w:rPr>
                <w:del w:id="413" w:author="David Dolch" w:date="2016-03-25T13:15:00Z"/>
              </w:rPr>
              <w:pPrChange w:id="414" w:author="David Dolch" w:date="2016-03-25T13:15:00Z">
                <w:pPr/>
              </w:pPrChange>
            </w:pPr>
          </w:p>
          <w:p w:rsidR="003E6691" w:rsidDel="00330C97" w:rsidRDefault="003E6691" w:rsidP="00915769">
            <w:pPr>
              <w:rPr>
                <w:del w:id="415" w:author="David Dolch" w:date="2016-03-25T12:46:00Z"/>
                <w:b/>
              </w:rPr>
              <w:pPrChange w:id="416" w:author="David Dolch" w:date="2016-03-25T13:15:00Z">
                <w:pPr/>
              </w:pPrChange>
            </w:pPr>
            <w:del w:id="417" w:author="David Dolch" w:date="2016-03-25T12:46:00Z">
              <w:r w:rsidRPr="003E6691" w:rsidDel="00330C97">
                <w:rPr>
                  <w:b/>
                </w:rPr>
                <w:delText>Student Response:</w:delText>
              </w:r>
            </w:del>
          </w:p>
          <w:p w:rsidR="0062394D" w:rsidRPr="0062394D" w:rsidDel="00330C97" w:rsidRDefault="0062394D" w:rsidP="00915769">
            <w:pPr>
              <w:rPr>
                <w:del w:id="418" w:author="David Dolch" w:date="2016-03-25T12:46:00Z"/>
              </w:rPr>
              <w:pPrChange w:id="419" w:author="David Dolch" w:date="2016-03-25T13:15:00Z">
                <w:pPr/>
              </w:pPrChange>
            </w:pPr>
            <w:del w:id="420" w:author="David Dolch" w:date="2016-03-25T12:46:00Z">
              <w:r w:rsidRPr="0062394D" w:rsidDel="00330C97">
                <w:delText xml:space="preserve">“No the y intercept does not always equal one.  If we multiply this problem by any value, then this </w:delText>
              </w:r>
              <w:r w:rsidR="002900BD" w:rsidDel="00330C97">
                <w:delText>affects</w:delText>
              </w:r>
              <w:r w:rsidRPr="0062394D" w:rsidDel="00330C97">
                <w:delText xml:space="preserve"> the y intercept.”</w:delText>
              </w:r>
            </w:del>
          </w:p>
          <w:p w:rsidR="003851CE" w:rsidRPr="004D3F6B" w:rsidDel="00330C97" w:rsidRDefault="0040008F" w:rsidP="00915769">
            <w:pPr>
              <w:rPr>
                <w:del w:id="421" w:author="David Dolch" w:date="2016-03-25T12:46:00Z"/>
              </w:rPr>
              <w:pPrChange w:id="422" w:author="David Dolch" w:date="2016-03-25T13:15:00Z">
                <w:pPr/>
              </w:pPrChange>
            </w:pPr>
            <w:del w:id="423" w:author="David Dolch" w:date="2016-03-25T12:46:00Z">
              <w:r w:rsidDel="00330C97">
                <w:delText>“</w:delText>
              </w:r>
              <w:r w:rsidR="001B7D93" w:rsidDel="00330C97">
                <w:delText>No</w:delText>
              </w:r>
              <w:r w:rsidR="0062394D" w:rsidDel="00330C97">
                <w:delText xml:space="preserve"> the graph doesn’t touch the x axis</w:delText>
              </w:r>
              <w:r w:rsidR="001B7D93" w:rsidDel="00330C97">
                <w:delText>.  T</w:delText>
              </w:r>
              <w:r w:rsidR="003851CE" w:rsidDel="00330C97">
                <w:delText xml:space="preserve">he function is undefined at y=0.  </w:delText>
              </w:r>
              <w:r w:rsidR="001B7D93" w:rsidDel="00330C97">
                <w:delText>There is no value x when 0=2</w:delText>
              </w:r>
              <w:r w:rsidR="003851CE" w:rsidRPr="00F159AB" w:rsidDel="00330C97">
                <w:rPr>
                  <w:vertAlign w:val="superscript"/>
                </w:rPr>
                <w:delText>x</w:delText>
              </w:r>
              <w:r w:rsidR="006548FE" w:rsidDel="00330C97">
                <w:delText>.  Also there are no negative outputs for an exponential function of the form y=2</w:delText>
              </w:r>
              <w:r w:rsidR="006548FE" w:rsidRPr="006548FE" w:rsidDel="00330C97">
                <w:rPr>
                  <w:vertAlign w:val="superscript"/>
                </w:rPr>
                <w:delText>x</w:delText>
              </w:r>
              <w:r w:rsidR="006548FE" w:rsidDel="00330C97">
                <w:delText>.</w:delText>
              </w:r>
              <w:r w:rsidR="00E30505" w:rsidDel="00330C97">
                <w:delText xml:space="preserve">  </w:delText>
              </w:r>
              <w:r w:rsidR="001B7D93" w:rsidDel="00330C97">
                <w:delText>Yes</w:delText>
              </w:r>
              <w:r w:rsidR="0062394D" w:rsidDel="00330C97">
                <w:delText>, this is always true.  A</w:delText>
              </w:r>
              <w:r w:rsidR="001B7D93" w:rsidDel="00330C97">
                <w:delText>n exponential function can never equal zero.</w:delText>
              </w:r>
              <w:r w:rsidR="003E6691" w:rsidDel="00330C97">
                <w:delText>”</w:delText>
              </w:r>
              <w:r w:rsidR="001B7D93" w:rsidDel="00330C97">
                <w:delText xml:space="preserve">  </w:delText>
              </w:r>
            </w:del>
          </w:p>
          <w:p w:rsidR="001B7D93" w:rsidRPr="006669D1" w:rsidDel="00330C97" w:rsidRDefault="003E6691" w:rsidP="00915769">
            <w:pPr>
              <w:rPr>
                <w:del w:id="424" w:author="David Dolch" w:date="2016-03-25T12:46:00Z"/>
              </w:rPr>
              <w:pPrChange w:id="425" w:author="David Dolch" w:date="2016-03-25T13:15:00Z">
                <w:pPr/>
              </w:pPrChange>
            </w:pPr>
            <w:del w:id="426" w:author="David Dolch" w:date="2016-03-25T12:46:00Z">
              <w:r w:rsidDel="00330C97">
                <w:delText>“</w:delText>
              </w:r>
              <w:r w:rsidR="001B7D93" w:rsidRPr="006669D1" w:rsidDel="00330C97">
                <w:delText>Since</w:delText>
              </w:r>
              <w:r w:rsidR="001B7D93" w:rsidDel="00330C97">
                <w:rPr>
                  <w:b/>
                </w:rPr>
                <w:delText xml:space="preserve"> </w:delText>
              </w:r>
              <w:r w:rsidR="001B7D93" w:rsidRPr="006669D1" w:rsidDel="00330C97">
                <w:delText>any exponent raised to a negative powe</w:delText>
              </w:r>
              <w:r w:rsidR="0062394D" w:rsidDel="00330C97">
                <w:delText>r is the reciprocal of the base</w:delText>
              </w:r>
              <w:r w:rsidR="006669D1" w:rsidRPr="006669D1" w:rsidDel="00330C97">
                <w:delText xml:space="preserve"> raised to the opposite power such that y=2</w:delText>
              </w:r>
              <w:r w:rsidR="006669D1" w:rsidRPr="006669D1" w:rsidDel="00330C97">
                <w:rPr>
                  <w:vertAlign w:val="superscript"/>
                </w:rPr>
                <w:delText>-x</w:delText>
              </w:r>
              <w:r w:rsidR="006669D1" w:rsidRPr="006669D1" w:rsidDel="00330C97">
                <w:delText>=1/</w:delText>
              </w:r>
              <w:r w:rsidR="0062394D" w:rsidDel="00330C97">
                <w:delText>(</w:delText>
              </w:r>
              <w:r w:rsidR="006669D1" w:rsidRPr="006669D1" w:rsidDel="00330C97">
                <w:delText>2</w:delText>
              </w:r>
              <w:r w:rsidR="006669D1" w:rsidRPr="006669D1" w:rsidDel="00330C97">
                <w:rPr>
                  <w:vertAlign w:val="superscript"/>
                </w:rPr>
                <w:delText>x</w:delText>
              </w:r>
              <w:r w:rsidR="0062394D" w:rsidRPr="0062394D" w:rsidDel="00330C97">
                <w:delText>)</w:delText>
              </w:r>
              <w:r w:rsidR="006669D1" w:rsidRPr="006669D1" w:rsidDel="00330C97">
                <w:delText xml:space="preserve"> then as x is greater the output will be a smaller number.</w:delText>
              </w:r>
              <w:r w:rsidR="0040008F" w:rsidDel="00330C97">
                <w:delText>”</w:delText>
              </w:r>
            </w:del>
          </w:p>
          <w:p w:rsidR="001B7D93" w:rsidRDefault="001B7D93" w:rsidP="00915769">
            <w:pPr>
              <w:rPr>
                <w:b/>
              </w:rPr>
              <w:pPrChange w:id="427" w:author="David Dolch" w:date="2016-03-25T13:15:00Z">
                <w:pPr/>
              </w:pPrChange>
            </w:pPr>
          </w:p>
          <w:p w:rsidR="00934D71" w:rsidRPr="00934D71" w:rsidDel="00915769" w:rsidRDefault="00D8781F" w:rsidP="00B15077">
            <w:pPr>
              <w:rPr>
                <w:del w:id="428" w:author="David Dolch" w:date="2016-03-25T13:11:00Z"/>
                <w:b/>
              </w:rPr>
            </w:pPr>
            <w:del w:id="429" w:author="David Dolch" w:date="2016-03-25T13:11:00Z">
              <w:r w:rsidRPr="00934D71" w:rsidDel="00915769">
                <w:rPr>
                  <w:b/>
                </w:rPr>
                <w:delText>Problem 2</w:delText>
              </w:r>
            </w:del>
          </w:p>
          <w:p w:rsidR="00D8781F" w:rsidDel="00915769" w:rsidRDefault="00D8781F" w:rsidP="00B15077">
            <w:pPr>
              <w:rPr>
                <w:del w:id="430" w:author="David Dolch" w:date="2016-03-25T13:11:00Z"/>
              </w:rPr>
            </w:pPr>
            <w:del w:id="431" w:author="David Dolch" w:date="2016-03-25T13:11:00Z">
              <w:r w:rsidDel="00915769">
                <w:delText>Graph the function y=(1/2</w:delText>
              </w:r>
              <w:r w:rsidR="00934D71" w:rsidDel="00915769">
                <w:delText>)</w:delText>
              </w:r>
              <w:r w:rsidRPr="00934D71" w:rsidDel="00915769">
                <w:rPr>
                  <w:vertAlign w:val="superscript"/>
                </w:rPr>
                <w:delText>x</w:delText>
              </w:r>
            </w:del>
          </w:p>
          <w:p w:rsidR="00934D71" w:rsidDel="00915769" w:rsidRDefault="00934D71" w:rsidP="00B15077">
            <w:pPr>
              <w:rPr>
                <w:del w:id="432" w:author="David Dolch" w:date="2016-03-25T13:11:00Z"/>
              </w:rPr>
            </w:pPr>
            <w:del w:id="433" w:author="David Dolch" w:date="2016-03-25T13:11:00Z">
              <w:r w:rsidDel="00915769">
                <w:delText>What do you observe?  Explain what you observe.</w:delText>
              </w:r>
            </w:del>
          </w:p>
          <w:p w:rsidR="0040008F" w:rsidDel="00915769" w:rsidRDefault="00934D71" w:rsidP="00B15077">
            <w:pPr>
              <w:rPr>
                <w:del w:id="434" w:author="David Dolch" w:date="2016-03-25T13:11:00Z"/>
              </w:rPr>
            </w:pPr>
            <w:del w:id="435" w:author="David Dolch" w:date="2016-03-25T13:11:00Z">
              <w:r w:rsidDel="00915769">
                <w:delText xml:space="preserve">The graph decreases because the outputs are getting smaller as the inputs increase when b is less than 1.  The graph </w:delText>
              </w:r>
              <w:r w:rsidR="002900BD" w:rsidDel="00915769">
                <w:delText>has a</w:delText>
              </w:r>
              <w:r w:rsidR="00430B74" w:rsidDel="00915769">
                <w:delText xml:space="preserve"> y intercept at x=0 because anything to the power of 0 is 1.  </w:delText>
              </w:r>
            </w:del>
          </w:p>
          <w:p w:rsidR="006669D1" w:rsidRPr="0040008F" w:rsidDel="00915769" w:rsidRDefault="006669D1" w:rsidP="00B15077">
            <w:pPr>
              <w:rPr>
                <w:del w:id="436" w:author="David Dolch" w:date="2016-03-25T13:15:00Z"/>
                <w:b/>
              </w:rPr>
            </w:pPr>
            <w:del w:id="437" w:author="David Dolch" w:date="2016-03-25T13:15:00Z">
              <w:r w:rsidRPr="0040008F" w:rsidDel="00915769">
                <w:rPr>
                  <w:b/>
                </w:rPr>
                <w:delText>Student Response:</w:delText>
              </w:r>
            </w:del>
          </w:p>
          <w:p w:rsidR="00D8781F" w:rsidDel="00915769" w:rsidRDefault="0040008F" w:rsidP="00B15077">
            <w:pPr>
              <w:rPr>
                <w:del w:id="438" w:author="David Dolch" w:date="2016-03-25T13:15:00Z"/>
              </w:rPr>
            </w:pPr>
            <w:del w:id="439" w:author="David Dolch" w:date="2016-03-25T13:15:00Z">
              <w:r w:rsidDel="00915769">
                <w:delText>“</w:delText>
              </w:r>
              <w:r w:rsidR="00430B74" w:rsidDel="00915769">
                <w:delText xml:space="preserve">This is because when x is less than zero the output values will be multiples of fractions. </w:delText>
              </w:r>
            </w:del>
          </w:p>
          <w:p w:rsidR="00D90E8F" w:rsidDel="00915769" w:rsidRDefault="00D90E8F" w:rsidP="00B15077">
            <w:pPr>
              <w:rPr>
                <w:del w:id="440" w:author="David Dolch" w:date="2016-03-25T13:15:00Z"/>
              </w:rPr>
            </w:pPr>
            <w:del w:id="441" w:author="David Dolch" w:date="2016-03-25T13:15:00Z">
              <w:r w:rsidDel="00915769">
                <w:delText>Yes.</w:delText>
              </w:r>
              <w:r w:rsidR="0040008F" w:rsidDel="00915769">
                <w:delText>”</w:delText>
              </w:r>
              <w:r w:rsidDel="00915769">
                <w:delText xml:space="preserve">  </w:delText>
              </w:r>
            </w:del>
          </w:p>
          <w:p w:rsidR="00430B74" w:rsidDel="00915769" w:rsidRDefault="00430B74" w:rsidP="00B15077">
            <w:pPr>
              <w:rPr>
                <w:del w:id="442" w:author="David Dolch" w:date="2016-03-25T13:15:00Z"/>
              </w:rPr>
            </w:pPr>
            <w:del w:id="443" w:author="David Dolch" w:date="2016-03-25T13:15:00Z">
              <w:r w:rsidDel="00915769">
                <w:delText>y=</w:delText>
              </w:r>
              <w:r w:rsidR="00D90E8F" w:rsidDel="00915769">
                <w:delText>(1/2)</w:delText>
              </w:r>
              <w:r w:rsidR="00C6504B" w:rsidRPr="00C6504B" w:rsidDel="00915769">
                <w:rPr>
                  <w:vertAlign w:val="superscript"/>
                </w:rPr>
                <w:delText>-</w:delText>
              </w:r>
              <w:r w:rsidRPr="00D90E8F" w:rsidDel="00915769">
                <w:rPr>
                  <w:vertAlign w:val="superscript"/>
                </w:rPr>
                <w:delText>3</w:delText>
              </w:r>
              <w:r w:rsidR="00C6504B" w:rsidDel="00915769">
                <w:delText>=(1/</w:delText>
              </w:r>
              <w:r w:rsidDel="00915769">
                <w:delText>(1/2)</w:delText>
              </w:r>
              <w:r w:rsidRPr="00D90E8F" w:rsidDel="00915769">
                <w:rPr>
                  <w:vertAlign w:val="superscript"/>
                </w:rPr>
                <w:delText>3</w:delText>
              </w:r>
              <w:r w:rsidR="00C6504B" w:rsidDel="00915769">
                <w:delText>)=1/((1/2)*(1/2)*(1/2))=1/(1/8</w:delText>
              </w:r>
              <w:r w:rsidDel="00915769">
                <w:delText>.  Then you take the reciprocal so y=(1/2)</w:delText>
              </w:r>
              <w:r w:rsidRPr="00D90E8F" w:rsidDel="00915769">
                <w:rPr>
                  <w:vertAlign w:val="superscript"/>
                </w:rPr>
                <w:delText>-3</w:delText>
              </w:r>
              <w:r w:rsidDel="00915769">
                <w:delText>=8</w:delText>
              </w:r>
              <w:r w:rsidR="00C6504B" w:rsidDel="00915769">
                <w:delText xml:space="preserve">  </w:delText>
              </w:r>
            </w:del>
          </w:p>
          <w:p w:rsidR="006669D1" w:rsidDel="00915769" w:rsidRDefault="00C6504B" w:rsidP="00B15077">
            <w:pPr>
              <w:rPr>
                <w:del w:id="444" w:author="David Dolch" w:date="2016-03-25T13:13:00Z"/>
                <w:b/>
              </w:rPr>
            </w:pPr>
            <w:del w:id="445" w:author="David Dolch" w:date="2016-03-25T13:13:00Z">
              <w:r w:rsidRPr="00C6504B" w:rsidDel="00915769">
                <w:delText xml:space="preserve">With decreasing x values the graph of y values goes to infinity and with increasing x values </w:delText>
              </w:r>
              <w:r w:rsidDel="00915769">
                <w:delText xml:space="preserve">the graph of y values goes to 0 and doesn’t touch zero because there is asymptote at y=0.  </w:delText>
              </w:r>
            </w:del>
          </w:p>
          <w:p w:rsidR="002900BD" w:rsidDel="00915769" w:rsidRDefault="002900BD" w:rsidP="00B15077">
            <w:pPr>
              <w:rPr>
                <w:del w:id="446" w:author="David Dolch" w:date="2016-03-25T13:15:00Z"/>
                <w:b/>
              </w:rPr>
            </w:pPr>
          </w:p>
          <w:p w:rsidR="006669D1" w:rsidRPr="006669D1" w:rsidRDefault="006669D1" w:rsidP="00B15077">
            <w:pPr>
              <w:rPr>
                <w:b/>
              </w:rPr>
            </w:pPr>
            <w:r w:rsidRPr="006669D1">
              <w:rPr>
                <w:b/>
              </w:rPr>
              <w:t xml:space="preserve">Problem </w:t>
            </w:r>
            <w:del w:id="447" w:author="David Dolch" w:date="2016-03-25T13:17:00Z">
              <w:r w:rsidRPr="006669D1" w:rsidDel="00915769">
                <w:rPr>
                  <w:b/>
                </w:rPr>
                <w:delText>3</w:delText>
              </w:r>
            </w:del>
            <w:ins w:id="448" w:author="David Dolch" w:date="2016-03-25T13:17:00Z">
              <w:r w:rsidR="00915769">
                <w:rPr>
                  <w:b/>
                </w:rPr>
                <w:t>5</w:t>
              </w:r>
            </w:ins>
          </w:p>
          <w:p w:rsidR="00D8781F" w:rsidDel="00915769" w:rsidRDefault="00CD38BD" w:rsidP="00B15077">
            <w:pPr>
              <w:rPr>
                <w:del w:id="449" w:author="David Dolch" w:date="2016-03-25T13:19:00Z"/>
                <w:vertAlign w:val="superscript"/>
              </w:rPr>
            </w:pPr>
            <w:r>
              <w:t xml:space="preserve">Graph the function </w:t>
            </w:r>
            <w:r w:rsidR="003D2254">
              <w:t>y=2</w:t>
            </w:r>
            <w:r w:rsidR="003D2254" w:rsidRPr="00D8781F">
              <w:rPr>
                <w:vertAlign w:val="superscript"/>
              </w:rPr>
              <w:t>(x-2)</w:t>
            </w:r>
          </w:p>
          <w:p w:rsidR="00915769" w:rsidRDefault="00915769" w:rsidP="00915769">
            <w:pPr>
              <w:rPr>
                <w:ins w:id="450" w:author="David Dolch" w:date="2016-03-25T13:18:00Z"/>
              </w:rPr>
              <w:pPrChange w:id="451" w:author="David Dolch" w:date="2016-03-25T13:19:00Z">
                <w:pPr>
                  <w:pStyle w:val="ListParagraph"/>
                  <w:numPr>
                    <w:numId w:val="5"/>
                  </w:numPr>
                  <w:spacing w:line="480" w:lineRule="auto"/>
                  <w:ind w:hanging="360"/>
                </w:pPr>
              </w:pPrChange>
            </w:pPr>
          </w:p>
          <w:p w:rsidR="00915769" w:rsidRPr="00915769" w:rsidRDefault="00915769" w:rsidP="00915769">
            <w:pPr>
              <w:contextualSpacing/>
              <w:rPr>
                <w:ins w:id="452" w:author="David Dolch" w:date="2016-03-25T13:20:00Z"/>
                <w:b/>
                <w:rPrChange w:id="453" w:author="David Dolch" w:date="2016-03-25T13:20:00Z">
                  <w:rPr>
                    <w:ins w:id="454" w:author="David Dolch" w:date="2016-03-25T13:20:00Z"/>
                  </w:rPr>
                </w:rPrChange>
              </w:rPr>
              <w:pPrChange w:id="455" w:author="David Dolch" w:date="2016-03-25T13:19:00Z">
                <w:pPr>
                  <w:spacing w:line="480" w:lineRule="auto"/>
                  <w:contextualSpacing/>
                </w:pPr>
              </w:pPrChange>
            </w:pPr>
            <w:ins w:id="456" w:author="David Dolch" w:date="2016-03-25T13:20:00Z">
              <w:r w:rsidRPr="00915769">
                <w:rPr>
                  <w:b/>
                  <w:rPrChange w:id="457" w:author="David Dolch" w:date="2016-03-25T13:20:00Z">
                    <w:rPr/>
                  </w:rPrChange>
                </w:rPr>
                <w:t>List the following:</w:t>
              </w:r>
            </w:ins>
          </w:p>
          <w:p w:rsidR="00915769" w:rsidRDefault="00915769" w:rsidP="00915769">
            <w:pPr>
              <w:contextualSpacing/>
              <w:rPr>
                <w:ins w:id="458" w:author="David Dolch" w:date="2016-03-25T13:18:00Z"/>
              </w:rPr>
              <w:pPrChange w:id="459" w:author="David Dolch" w:date="2016-03-25T13:19:00Z">
                <w:pPr>
                  <w:spacing w:line="480" w:lineRule="auto"/>
                  <w:contextualSpacing/>
                </w:pPr>
              </w:pPrChange>
            </w:pPr>
            <w:ins w:id="460" w:author="David Dolch" w:date="2016-03-25T13:18:00Z">
              <w:r w:rsidRPr="00292585">
                <w:t>Domain</w:t>
              </w:r>
              <w:r>
                <w:t>: (-</w:t>
              </w:r>
              <w:proofErr w:type="gramStart"/>
              <w:r>
                <w:t>∞,∞</w:t>
              </w:r>
              <w:proofErr w:type="gramEnd"/>
              <w:r>
                <w:t>)</w:t>
              </w:r>
            </w:ins>
          </w:p>
          <w:p w:rsidR="00915769" w:rsidRDefault="00915769" w:rsidP="00915769">
            <w:pPr>
              <w:contextualSpacing/>
              <w:rPr>
                <w:ins w:id="461" w:author="David Dolch" w:date="2016-03-25T13:18:00Z"/>
              </w:rPr>
              <w:pPrChange w:id="462" w:author="David Dolch" w:date="2016-03-25T13:19:00Z">
                <w:pPr>
                  <w:spacing w:line="480" w:lineRule="auto"/>
                  <w:contextualSpacing/>
                </w:pPr>
              </w:pPrChange>
            </w:pPr>
            <w:ins w:id="463" w:author="David Dolch" w:date="2016-03-25T13:18:00Z">
              <w:r>
                <w:t>Range: (</w:t>
              </w:r>
              <w:proofErr w:type="gramStart"/>
              <w:r>
                <w:t>0,∞</w:t>
              </w:r>
              <w:proofErr w:type="gramEnd"/>
              <w:r>
                <w:t>)</w:t>
              </w:r>
            </w:ins>
          </w:p>
          <w:p w:rsidR="00915769" w:rsidRDefault="00915769" w:rsidP="00915769">
            <w:pPr>
              <w:contextualSpacing/>
              <w:rPr>
                <w:ins w:id="464" w:author="David Dolch" w:date="2016-03-25T13:18:00Z"/>
              </w:rPr>
              <w:pPrChange w:id="465" w:author="David Dolch" w:date="2016-03-25T13:19:00Z">
                <w:pPr>
                  <w:spacing w:line="480" w:lineRule="auto"/>
                  <w:contextualSpacing/>
                </w:pPr>
              </w:pPrChange>
            </w:pPr>
            <w:ins w:id="466" w:author="David Dolch" w:date="2016-03-25T13:18:00Z">
              <w:r>
                <w:t>Y intercept: (0,1/4)</w:t>
              </w:r>
            </w:ins>
          </w:p>
          <w:p w:rsidR="00915769" w:rsidRDefault="00915769" w:rsidP="00B15077">
            <w:pPr>
              <w:rPr>
                <w:ins w:id="467" w:author="David Dolch" w:date="2016-03-25T13:19:00Z"/>
              </w:rPr>
            </w:pPr>
            <w:ins w:id="468" w:author="David Dolch" w:date="2016-03-25T13:19:00Z">
              <w:r>
                <w:t>Asymptote: at y=0</w:t>
              </w:r>
            </w:ins>
          </w:p>
          <w:p w:rsidR="00915769" w:rsidRPr="007276EB" w:rsidRDefault="00915769" w:rsidP="00B15077">
            <w:pPr>
              <w:rPr>
                <w:ins w:id="469" w:author="David Dolch" w:date="2016-03-25T13:20:00Z"/>
                <w:b/>
                <w:rPrChange w:id="470" w:author="David Dolch" w:date="2016-03-25T13:23:00Z">
                  <w:rPr>
                    <w:ins w:id="471" w:author="David Dolch" w:date="2016-03-25T13:20:00Z"/>
                  </w:rPr>
                </w:rPrChange>
              </w:rPr>
            </w:pPr>
            <w:ins w:id="472" w:author="David Dolch" w:date="2016-03-25T13:20:00Z">
              <w:r w:rsidRPr="007276EB">
                <w:rPr>
                  <w:b/>
                  <w:rPrChange w:id="473" w:author="David Dolch" w:date="2016-03-25T13:23:00Z">
                    <w:rPr/>
                  </w:rPrChange>
                </w:rPr>
                <w:t>Problem 7</w:t>
              </w:r>
            </w:ins>
          </w:p>
          <w:p w:rsidR="00915769" w:rsidRDefault="00915769" w:rsidP="00B15077">
            <w:pPr>
              <w:rPr>
                <w:ins w:id="474" w:author="David Dolch" w:date="2016-03-25T13:21:00Z"/>
              </w:rPr>
            </w:pPr>
            <w:ins w:id="475" w:author="David Dolch" w:date="2016-03-25T13:21:00Z">
              <w:r>
                <w:t>Graph the function y=2(x+3)</w:t>
              </w:r>
            </w:ins>
          </w:p>
          <w:p w:rsidR="00915769" w:rsidRPr="00915769" w:rsidRDefault="00915769" w:rsidP="00B15077">
            <w:pPr>
              <w:rPr>
                <w:ins w:id="476" w:author="David Dolch" w:date="2016-03-25T13:21:00Z"/>
                <w:b/>
                <w:rPrChange w:id="477" w:author="David Dolch" w:date="2016-03-25T13:21:00Z">
                  <w:rPr>
                    <w:ins w:id="478" w:author="David Dolch" w:date="2016-03-25T13:21:00Z"/>
                  </w:rPr>
                </w:rPrChange>
              </w:rPr>
            </w:pPr>
            <w:ins w:id="479" w:author="David Dolch" w:date="2016-03-25T13:21:00Z">
              <w:r w:rsidRPr="00915769">
                <w:rPr>
                  <w:b/>
                  <w:rPrChange w:id="480" w:author="David Dolch" w:date="2016-03-25T13:21:00Z">
                    <w:rPr/>
                  </w:rPrChange>
                </w:rPr>
                <w:t>List the following:</w:t>
              </w:r>
            </w:ins>
          </w:p>
          <w:p w:rsidR="00915769" w:rsidRDefault="00915769" w:rsidP="00915769">
            <w:pPr>
              <w:rPr>
                <w:ins w:id="481" w:author="David Dolch" w:date="2016-03-25T13:21:00Z"/>
              </w:rPr>
              <w:pPrChange w:id="482" w:author="David Dolch" w:date="2016-03-25T13:21:00Z">
                <w:pPr>
                  <w:spacing w:line="480" w:lineRule="auto"/>
                  <w:ind w:left="360"/>
                </w:pPr>
              </w:pPrChange>
            </w:pPr>
            <w:ins w:id="483" w:author="David Dolch" w:date="2016-03-25T13:21:00Z">
              <w:r w:rsidRPr="00292585">
                <w:t>Domain</w:t>
              </w:r>
              <w:r>
                <w:t>: (-</w:t>
              </w:r>
              <w:proofErr w:type="gramStart"/>
              <w:r>
                <w:t>∞,∞</w:t>
              </w:r>
              <w:proofErr w:type="gramEnd"/>
              <w:r>
                <w:t>)</w:t>
              </w:r>
            </w:ins>
          </w:p>
          <w:p w:rsidR="00915769" w:rsidRDefault="00915769" w:rsidP="00915769">
            <w:pPr>
              <w:rPr>
                <w:ins w:id="484" w:author="David Dolch" w:date="2016-03-25T13:21:00Z"/>
              </w:rPr>
              <w:pPrChange w:id="485" w:author="David Dolch" w:date="2016-03-25T13:21:00Z">
                <w:pPr>
                  <w:spacing w:line="480" w:lineRule="auto"/>
                </w:pPr>
              </w:pPrChange>
            </w:pPr>
            <w:ins w:id="486" w:author="David Dolch" w:date="2016-03-25T13:21:00Z">
              <w:r>
                <w:t>Range: (</w:t>
              </w:r>
              <w:proofErr w:type="gramStart"/>
              <w:r>
                <w:t>0,∞</w:t>
              </w:r>
              <w:proofErr w:type="gramEnd"/>
              <w:r>
                <w:t>)</w:t>
              </w:r>
            </w:ins>
          </w:p>
          <w:p w:rsidR="00915769" w:rsidRDefault="00915769" w:rsidP="00915769">
            <w:pPr>
              <w:rPr>
                <w:ins w:id="487" w:author="David Dolch" w:date="2016-03-25T13:21:00Z"/>
              </w:rPr>
              <w:pPrChange w:id="488" w:author="David Dolch" w:date="2016-03-25T13:21:00Z">
                <w:pPr>
                  <w:spacing w:line="480" w:lineRule="auto"/>
                </w:pPr>
              </w:pPrChange>
            </w:pPr>
            <w:ins w:id="489" w:author="David Dolch" w:date="2016-03-25T13:21:00Z">
              <w:r>
                <w:t>Y intercept: (0,8)</w:t>
              </w:r>
            </w:ins>
          </w:p>
          <w:p w:rsidR="00915769" w:rsidRDefault="00915769" w:rsidP="00B15077">
            <w:pPr>
              <w:rPr>
                <w:ins w:id="490" w:author="David Dolch" w:date="2016-03-25T13:17:00Z"/>
              </w:rPr>
            </w:pPr>
          </w:p>
          <w:p w:rsidR="00D8781F" w:rsidDel="00915769" w:rsidRDefault="00D8781F" w:rsidP="00B15077">
            <w:pPr>
              <w:rPr>
                <w:del w:id="491" w:author="David Dolch" w:date="2016-03-25T13:17:00Z"/>
              </w:rPr>
            </w:pPr>
            <w:del w:id="492" w:author="David Dolch" w:date="2016-03-25T13:17:00Z">
              <w:r w:rsidRPr="00D8781F" w:rsidDel="00915769">
                <w:delText>What do you observe?</w:delText>
              </w:r>
            </w:del>
          </w:p>
          <w:p w:rsidR="003E6691" w:rsidDel="00915769" w:rsidRDefault="00D90E8F" w:rsidP="00B15077">
            <w:pPr>
              <w:rPr>
                <w:del w:id="493" w:author="David Dolch" w:date="2016-03-25T13:17:00Z"/>
              </w:rPr>
            </w:pPr>
            <w:del w:id="494" w:author="David Dolch" w:date="2016-03-25T13:17:00Z">
              <w:r w:rsidDel="00915769">
                <w:delText xml:space="preserve">I observe the graph is moved to the right 2 units.  </w:delText>
              </w:r>
            </w:del>
          </w:p>
          <w:p w:rsidR="003E6691" w:rsidRPr="003E6691" w:rsidRDefault="003E6691" w:rsidP="00B15077">
            <w:pPr>
              <w:rPr>
                <w:b/>
              </w:rPr>
            </w:pPr>
            <w:r w:rsidRPr="003E6691">
              <w:rPr>
                <w:b/>
              </w:rPr>
              <w:t>Student Re</w:t>
            </w:r>
            <w:r>
              <w:rPr>
                <w:b/>
              </w:rPr>
              <w:t>s</w:t>
            </w:r>
            <w:r w:rsidRPr="003E6691">
              <w:rPr>
                <w:b/>
              </w:rPr>
              <w:t>ponse:</w:t>
            </w:r>
          </w:p>
          <w:p w:rsidR="00D90E8F" w:rsidRDefault="0040008F" w:rsidP="00B15077">
            <w:r>
              <w:t>“</w:t>
            </w:r>
            <w:r w:rsidR="00D90E8F">
              <w:t xml:space="preserve">I determined this by observing the y-intercept of </w:t>
            </w:r>
            <w:del w:id="495" w:author="David Dolch" w:date="2016-03-25T13:33:00Z">
              <w:r w:rsidR="00D90E8F" w:rsidDel="000A481C">
                <w:delText>y=1</w:delText>
              </w:r>
            </w:del>
            <w:ins w:id="496" w:author="David Dolch" w:date="2016-03-25T13:33:00Z">
              <w:r w:rsidR="000A481C">
                <w:t>(0,1)</w:t>
              </w:r>
            </w:ins>
            <w:ins w:id="497" w:author="David Dolch" w:date="2016-03-25T13:32:00Z">
              <w:r w:rsidR="000A481C">
                <w:t xml:space="preserve"> from the graph y=2</w:t>
              </w:r>
              <w:r w:rsidR="000A481C" w:rsidRPr="000A481C">
                <w:rPr>
                  <w:vertAlign w:val="superscript"/>
                  <w:rPrChange w:id="498" w:author="David Dolch" w:date="2016-03-25T13:32:00Z">
                    <w:rPr/>
                  </w:rPrChange>
                </w:rPr>
                <w:t>x</w:t>
              </w:r>
              <w:r w:rsidR="000A481C">
                <w:t xml:space="preserve"> moved </w:t>
              </w:r>
            </w:ins>
            <w:ins w:id="499" w:author="David Dolch" w:date="2016-03-25T13:34:00Z">
              <w:r w:rsidR="000A481C">
                <w:t>to</w:t>
              </w:r>
            </w:ins>
            <w:del w:id="500" w:author="David Dolch" w:date="2016-03-25T13:32:00Z">
              <w:r w:rsidR="00D90E8F" w:rsidDel="000A481C">
                <w:delText xml:space="preserve"> moved from where </w:delText>
              </w:r>
            </w:del>
            <w:del w:id="501" w:author="David Dolch" w:date="2016-03-25T13:34:00Z">
              <w:r w:rsidR="00D90E8F" w:rsidDel="000A481C">
                <w:delText xml:space="preserve">x=0 to x=2 such that </w:delText>
              </w:r>
            </w:del>
            <w:ins w:id="502" w:author="David Dolch" w:date="2016-03-25T13:34:00Z">
              <w:r w:rsidR="000A481C">
                <w:t xml:space="preserve"> </w:t>
              </w:r>
            </w:ins>
            <w:r w:rsidR="00D90E8F">
              <w:t>(2,1)</w:t>
            </w:r>
            <w:ins w:id="503" w:author="David Dolch" w:date="2016-03-25T13:34:00Z">
              <w:r w:rsidR="000A481C">
                <w:t xml:space="preserve"> when graphing y=2</w:t>
              </w:r>
              <w:r w:rsidR="000A481C" w:rsidRPr="00D8781F">
                <w:rPr>
                  <w:vertAlign w:val="superscript"/>
                </w:rPr>
                <w:t>(x-2)</w:t>
              </w:r>
            </w:ins>
            <w:del w:id="504" w:author="David Dolch" w:date="2016-03-25T13:34:00Z">
              <w:r w:rsidR="00D90E8F" w:rsidDel="000A481C">
                <w:delText xml:space="preserve"> is now a point on the graph</w:delText>
              </w:r>
            </w:del>
            <w:r w:rsidR="00D90E8F">
              <w:t>.</w:t>
            </w:r>
            <w:del w:id="505" w:author="David Dolch" w:date="2016-03-25T13:38:00Z">
              <w:r w:rsidR="00D90E8F" w:rsidDel="000A481C">
                <w:delText xml:space="preserve"> </w:delText>
              </w:r>
            </w:del>
            <w:r w:rsidR="00D90E8F">
              <w:t xml:space="preserve"> </w:t>
            </w:r>
          </w:p>
          <w:p w:rsidR="000A481C" w:rsidRDefault="003D2254" w:rsidP="00B15077">
            <w:pPr>
              <w:rPr>
                <w:ins w:id="506" w:author="David Dolch" w:date="2016-03-25T13:39:00Z"/>
              </w:rPr>
            </w:pPr>
            <w:r>
              <w:t>A</w:t>
            </w:r>
            <w:r w:rsidR="00CD38BD">
              <w:t>ny number raised to the power of zero is one</w:t>
            </w:r>
            <w:r>
              <w:t>.</w:t>
            </w:r>
            <w:ins w:id="507" w:author="David Dolch" w:date="2016-03-25T13:38:00Z">
              <w:r w:rsidR="000A481C">
                <w:t xml:space="preserve">  </w:t>
              </w:r>
            </w:ins>
            <w:del w:id="508" w:author="David Dolch" w:date="2016-03-25T13:38:00Z">
              <w:r w:rsidDel="000A481C">
                <w:delText xml:space="preserve">  So </w:delText>
              </w:r>
            </w:del>
            <w:r w:rsidR="00CD38BD">
              <w:t>I s</w:t>
            </w:r>
            <w:ins w:id="509" w:author="David Dolch" w:date="2016-03-25T13:36:00Z">
              <w:r w:rsidR="000A481C">
                <w:t xml:space="preserve">et both exponents equal to zero (x-2=0, x=0) and </w:t>
              </w:r>
            </w:ins>
            <w:ins w:id="510" w:author="David Dolch" w:date="2016-03-25T13:37:00Z">
              <w:r w:rsidR="000A481C">
                <w:t>solved for x.</w:t>
              </w:r>
            </w:ins>
            <w:del w:id="511" w:author="David Dolch" w:date="2016-03-25T13:36:00Z">
              <w:r w:rsidR="00CD38BD" w:rsidDel="000A481C">
                <w:delText>olved x-2=0</w:delText>
              </w:r>
            </w:del>
            <w:del w:id="512" w:author="David Dolch" w:date="2016-03-25T13:37:00Z">
              <w:r w:rsidR="00CD38BD" w:rsidDel="000A481C">
                <w:delText xml:space="preserve"> so that both equation</w:delText>
              </w:r>
              <w:r w:rsidR="00A94816" w:rsidDel="000A481C">
                <w:delText>s</w:delText>
              </w:r>
            </w:del>
            <w:ins w:id="513" w:author="David Dolch" w:date="2016-03-25T13:37:00Z">
              <w:r w:rsidR="000A481C">
                <w:t xml:space="preserve">  So</w:t>
              </w:r>
            </w:ins>
            <w:r w:rsidR="00CD38BD">
              <w:t xml:space="preserve"> y=2</w:t>
            </w:r>
            <w:r w:rsidR="00CD38BD" w:rsidRPr="00CD38BD">
              <w:rPr>
                <w:vertAlign w:val="superscript"/>
              </w:rPr>
              <w:t>x</w:t>
            </w:r>
            <w:r w:rsidR="00CD38BD">
              <w:t xml:space="preserve"> and y=2</w:t>
            </w:r>
            <w:r w:rsidR="00CD38BD" w:rsidRPr="00CD38BD">
              <w:rPr>
                <w:vertAlign w:val="superscript"/>
              </w:rPr>
              <w:t xml:space="preserve">x-h </w:t>
            </w:r>
            <w:del w:id="514" w:author="David Dolch" w:date="2016-03-25T13:38:00Z">
              <w:r w:rsidR="00A94816" w:rsidDel="000A481C">
                <w:delText>e</w:delText>
              </w:r>
            </w:del>
            <w:ins w:id="515" w:author="David Dolch" w:date="2016-03-25T13:38:00Z">
              <w:r w:rsidR="000A481C">
                <w:t>both e</w:t>
              </w:r>
            </w:ins>
            <w:r w:rsidR="00A94816">
              <w:t>qual</w:t>
            </w:r>
            <w:r w:rsidR="00CD38BD">
              <w:t xml:space="preserve"> 1.</w:t>
            </w:r>
            <w:r w:rsidR="0040008F">
              <w:t>”</w:t>
            </w:r>
          </w:p>
          <w:p w:rsidR="000A481C" w:rsidRDefault="000A481C" w:rsidP="00B15077">
            <w:pPr>
              <w:rPr>
                <w:ins w:id="516" w:author="David Dolch" w:date="2016-03-25T13:39:00Z"/>
              </w:rPr>
            </w:pPr>
          </w:p>
          <w:p w:rsidR="000A481C" w:rsidRPr="00263E50" w:rsidRDefault="000A481C" w:rsidP="000A481C">
            <w:pPr>
              <w:rPr>
                <w:ins w:id="517" w:author="David Dolch" w:date="2016-03-25T13:39:00Z"/>
                <w:b/>
              </w:rPr>
            </w:pPr>
            <w:ins w:id="518" w:author="David Dolch" w:date="2016-03-25T13:39:00Z">
              <w:r w:rsidRPr="00263E50">
                <w:rPr>
                  <w:b/>
                </w:rPr>
                <w:t>Answer the following</w:t>
              </w:r>
              <w:r>
                <w:rPr>
                  <w:b/>
                </w:rPr>
                <w:t xml:space="preserve"> conclusion questions (</w:t>
              </w:r>
              <w:proofErr w:type="spellStart"/>
              <w:r>
                <w:rPr>
                  <w:b/>
                </w:rPr>
                <w:t>Req’d</w:t>
              </w:r>
              <w:proofErr w:type="spellEnd"/>
              <w:r>
                <w:rPr>
                  <w:b/>
                </w:rPr>
                <w:t>)</w:t>
              </w:r>
              <w:r w:rsidRPr="00263E50">
                <w:rPr>
                  <w:b/>
                </w:rPr>
                <w:t>:</w:t>
              </w:r>
            </w:ins>
          </w:p>
          <w:p w:rsidR="000A481C" w:rsidRDefault="000A481C" w:rsidP="00B15077">
            <w:pPr>
              <w:rPr>
                <w:ins w:id="519" w:author="David Dolch" w:date="2016-03-25T13:39:00Z"/>
              </w:rPr>
            </w:pPr>
          </w:p>
          <w:p w:rsidR="000A481C" w:rsidRDefault="000A481C" w:rsidP="000A481C">
            <w:pPr>
              <w:rPr>
                <w:ins w:id="520" w:author="David Dolch" w:date="2016-03-25T13:39:00Z"/>
              </w:rPr>
              <w:pPrChange w:id="521" w:author="David Dolch" w:date="2016-03-25T13:39:00Z">
                <w:pPr>
                  <w:spacing w:line="480" w:lineRule="auto"/>
                </w:pPr>
              </w:pPrChange>
            </w:pPr>
            <w:ins w:id="522" w:author="David Dolch" w:date="2016-03-25T13:39:00Z">
              <w:r>
                <w:t>What happens when h is negative?</w:t>
              </w:r>
            </w:ins>
          </w:p>
          <w:p w:rsidR="000A481C" w:rsidRDefault="000A481C" w:rsidP="000A481C">
            <w:pPr>
              <w:rPr>
                <w:ins w:id="523" w:author="David Dolch" w:date="2016-03-25T13:39:00Z"/>
              </w:rPr>
              <w:pPrChange w:id="524" w:author="David Dolch" w:date="2016-03-25T13:39:00Z">
                <w:pPr>
                  <w:spacing w:line="480" w:lineRule="auto"/>
                </w:pPr>
              </w:pPrChange>
            </w:pPr>
            <w:ins w:id="525" w:author="David Dolch" w:date="2016-03-25T13:40:00Z">
              <w:r>
                <w:t>“</w:t>
              </w:r>
            </w:ins>
            <w:ins w:id="526" w:author="David Dolch" w:date="2016-03-25T13:39:00Z">
              <w:r>
                <w:t>When h is negative the graph shifts to the left h units.</w:t>
              </w:r>
            </w:ins>
            <w:ins w:id="527" w:author="David Dolch" w:date="2016-03-25T13:40:00Z">
              <w:r>
                <w:t>”</w:t>
              </w:r>
            </w:ins>
          </w:p>
          <w:p w:rsidR="000A481C" w:rsidRDefault="000A481C" w:rsidP="000A481C">
            <w:pPr>
              <w:rPr>
                <w:ins w:id="528" w:author="David Dolch" w:date="2016-03-25T13:39:00Z"/>
              </w:rPr>
              <w:pPrChange w:id="529" w:author="David Dolch" w:date="2016-03-25T13:39:00Z">
                <w:pPr>
                  <w:spacing w:line="480" w:lineRule="auto"/>
                </w:pPr>
              </w:pPrChange>
            </w:pPr>
            <w:ins w:id="530" w:author="David Dolch" w:date="2016-03-25T13:39:00Z">
              <w:r>
                <w:lastRenderedPageBreak/>
                <w:t>What happens when h is positive?</w:t>
              </w:r>
            </w:ins>
          </w:p>
          <w:p w:rsidR="000A481C" w:rsidRDefault="000A481C" w:rsidP="000A481C">
            <w:pPr>
              <w:rPr>
                <w:ins w:id="531" w:author="David Dolch" w:date="2016-03-25T13:39:00Z"/>
              </w:rPr>
              <w:pPrChange w:id="532" w:author="David Dolch" w:date="2016-03-25T13:39:00Z">
                <w:pPr>
                  <w:spacing w:line="480" w:lineRule="auto"/>
                </w:pPr>
              </w:pPrChange>
            </w:pPr>
            <w:ins w:id="533" w:author="David Dolch" w:date="2016-03-25T13:40:00Z">
              <w:r>
                <w:t>“</w:t>
              </w:r>
            </w:ins>
            <w:ins w:id="534" w:author="David Dolch" w:date="2016-03-25T13:39:00Z">
              <w:r>
                <w:t>When h is positive the graph shifts to the right h units.</w:t>
              </w:r>
            </w:ins>
            <w:ins w:id="535" w:author="David Dolch" w:date="2016-03-25T13:40:00Z">
              <w:r>
                <w:t>”</w:t>
              </w:r>
            </w:ins>
          </w:p>
          <w:p w:rsidR="000A481C" w:rsidRDefault="000A481C" w:rsidP="000A481C">
            <w:pPr>
              <w:rPr>
                <w:ins w:id="536" w:author="David Dolch" w:date="2016-03-25T13:39:00Z"/>
              </w:rPr>
              <w:pPrChange w:id="537" w:author="David Dolch" w:date="2016-03-25T13:39:00Z">
                <w:pPr>
                  <w:spacing w:line="480" w:lineRule="auto"/>
                </w:pPr>
              </w:pPrChange>
            </w:pPr>
            <w:ins w:id="538" w:author="David Dolch" w:date="2016-03-25T13:39:00Z">
              <w:r>
                <w:t>What other observations did you make while changing h?</w:t>
              </w:r>
            </w:ins>
          </w:p>
          <w:p w:rsidR="000A481C" w:rsidRDefault="000A481C" w:rsidP="000A481C">
            <w:pPr>
              <w:rPr>
                <w:ins w:id="539" w:author="David Dolch" w:date="2016-03-25T13:39:00Z"/>
              </w:rPr>
              <w:pPrChange w:id="540" w:author="David Dolch" w:date="2016-03-25T13:39:00Z">
                <w:pPr>
                  <w:spacing w:line="480" w:lineRule="auto"/>
                </w:pPr>
              </w:pPrChange>
            </w:pPr>
            <w:ins w:id="541" w:author="David Dolch" w:date="2016-03-25T13:40:00Z">
              <w:r>
                <w:t>“</w:t>
              </w:r>
            </w:ins>
            <w:ins w:id="542" w:author="David Dolch" w:date="2016-03-25T13:39:00Z">
              <w:r>
                <w:t>When h is negative the y intercept is less than 1 and when h is positive the y intercept is greater than 1.  The domain and range are the same when h is negative or positive the graph remained an increasing function.</w:t>
              </w:r>
            </w:ins>
            <w:ins w:id="543" w:author="David Dolch" w:date="2016-03-25T13:40:00Z">
              <w:r>
                <w:t>”</w:t>
              </w:r>
            </w:ins>
          </w:p>
          <w:p w:rsidR="00D90E8F" w:rsidRPr="00D8781F" w:rsidDel="000A481C" w:rsidRDefault="00CD38BD" w:rsidP="00B15077">
            <w:pPr>
              <w:rPr>
                <w:del w:id="544" w:author="David Dolch" w:date="2016-03-25T13:40:00Z"/>
              </w:rPr>
            </w:pPr>
            <w:r>
              <w:t xml:space="preserve">  </w:t>
            </w:r>
          </w:p>
          <w:p w:rsidR="0040008F" w:rsidRDefault="0040008F" w:rsidP="00B15077"/>
          <w:p w:rsidR="0040008F" w:rsidRDefault="0040008F" w:rsidP="00B15077">
            <w:pPr>
              <w:rPr>
                <w:ins w:id="545" w:author="David Dolch" w:date="2016-03-25T13:41:00Z"/>
                <w:b/>
              </w:rPr>
            </w:pPr>
            <w:r w:rsidRPr="0040008F">
              <w:rPr>
                <w:b/>
              </w:rPr>
              <w:t xml:space="preserve">Problem </w:t>
            </w:r>
            <w:del w:id="546" w:author="David Dolch" w:date="2016-03-25T13:47:00Z">
              <w:r w:rsidRPr="0040008F" w:rsidDel="009B1509">
                <w:rPr>
                  <w:b/>
                </w:rPr>
                <w:delText>4</w:delText>
              </w:r>
            </w:del>
            <w:ins w:id="547" w:author="David Dolch" w:date="2016-03-25T13:47:00Z">
              <w:r w:rsidR="009B1509">
                <w:rPr>
                  <w:b/>
                </w:rPr>
                <w:t>9</w:t>
              </w:r>
            </w:ins>
          </w:p>
          <w:p w:rsidR="000A481C" w:rsidRDefault="000A481C" w:rsidP="00B15077">
            <w:pPr>
              <w:rPr>
                <w:ins w:id="548" w:author="David Dolch" w:date="2016-03-25T13:43:00Z"/>
              </w:rPr>
            </w:pPr>
            <w:ins w:id="549" w:author="David Dolch" w:date="2016-03-25T13:41:00Z">
              <w:r w:rsidRPr="000A481C">
                <w:rPr>
                  <w:rPrChange w:id="550" w:author="David Dolch" w:date="2016-03-25T13:41:00Z">
                    <w:rPr>
                      <w:b/>
                    </w:rPr>
                  </w:rPrChange>
                </w:rPr>
                <w:t>Graph the function y=2</w:t>
              </w:r>
              <w:r w:rsidRPr="000A481C">
                <w:rPr>
                  <w:vertAlign w:val="superscript"/>
                  <w:rPrChange w:id="551" w:author="David Dolch" w:date="2016-03-25T13:41:00Z">
                    <w:rPr>
                      <w:b/>
                    </w:rPr>
                  </w:rPrChange>
                </w:rPr>
                <w:t>x</w:t>
              </w:r>
              <w:r w:rsidRPr="000A481C">
                <w:rPr>
                  <w:rPrChange w:id="552" w:author="David Dolch" w:date="2016-03-25T13:41:00Z">
                    <w:rPr>
                      <w:b/>
                    </w:rPr>
                  </w:rPrChange>
                </w:rPr>
                <w:t>-1</w:t>
              </w:r>
            </w:ins>
          </w:p>
          <w:p w:rsidR="003678EE" w:rsidRPr="003678EE" w:rsidRDefault="003678EE" w:rsidP="00B15077">
            <w:pPr>
              <w:rPr>
                <w:b/>
                <w:rPrChange w:id="553" w:author="David Dolch" w:date="2016-03-25T13:43:00Z">
                  <w:rPr>
                    <w:b/>
                  </w:rPr>
                </w:rPrChange>
              </w:rPr>
            </w:pPr>
            <w:ins w:id="554" w:author="David Dolch" w:date="2016-03-25T13:43:00Z">
              <w:r w:rsidRPr="003678EE">
                <w:rPr>
                  <w:b/>
                  <w:rPrChange w:id="555" w:author="David Dolch" w:date="2016-03-25T13:43:00Z">
                    <w:rPr/>
                  </w:rPrChange>
                </w:rPr>
                <w:t>List the following:</w:t>
              </w:r>
            </w:ins>
          </w:p>
          <w:p w:rsidR="000A481C" w:rsidRDefault="000A481C" w:rsidP="000A481C">
            <w:pPr>
              <w:rPr>
                <w:ins w:id="556" w:author="David Dolch" w:date="2016-03-25T13:41:00Z"/>
              </w:rPr>
              <w:pPrChange w:id="557" w:author="David Dolch" w:date="2016-03-25T13:42:00Z">
                <w:pPr>
                  <w:spacing w:line="480" w:lineRule="auto"/>
                  <w:ind w:left="360"/>
                </w:pPr>
              </w:pPrChange>
            </w:pPr>
            <w:ins w:id="558" w:author="David Dolch" w:date="2016-03-25T13:41:00Z">
              <w:r w:rsidRPr="00292585">
                <w:t>Domain</w:t>
              </w:r>
              <w:r>
                <w:t>: (-</w:t>
              </w:r>
              <w:proofErr w:type="gramStart"/>
              <w:r>
                <w:t>∞,∞</w:t>
              </w:r>
              <w:proofErr w:type="gramEnd"/>
              <w:r>
                <w:t>)</w:t>
              </w:r>
            </w:ins>
          </w:p>
          <w:p w:rsidR="000A481C" w:rsidRDefault="000A481C" w:rsidP="000A481C">
            <w:pPr>
              <w:rPr>
                <w:ins w:id="559" w:author="David Dolch" w:date="2016-03-25T13:41:00Z"/>
              </w:rPr>
              <w:pPrChange w:id="560" w:author="David Dolch" w:date="2016-03-25T13:42:00Z">
                <w:pPr>
                  <w:spacing w:line="480" w:lineRule="auto"/>
                </w:pPr>
              </w:pPrChange>
            </w:pPr>
            <w:ins w:id="561" w:author="David Dolch" w:date="2016-03-25T13:41:00Z">
              <w:r>
                <w:t>Range: (</w:t>
              </w:r>
              <w:proofErr w:type="gramStart"/>
              <w:r>
                <w:t>0,∞</w:t>
              </w:r>
              <w:proofErr w:type="gramEnd"/>
              <w:r>
                <w:t>)</w:t>
              </w:r>
            </w:ins>
          </w:p>
          <w:p w:rsidR="000A481C" w:rsidRDefault="000A481C" w:rsidP="000A481C">
            <w:pPr>
              <w:rPr>
                <w:ins w:id="562" w:author="David Dolch" w:date="2016-03-25T13:44:00Z"/>
              </w:rPr>
              <w:pPrChange w:id="563" w:author="David Dolch" w:date="2016-03-25T13:42:00Z">
                <w:pPr>
                  <w:spacing w:line="480" w:lineRule="auto"/>
                </w:pPr>
              </w:pPrChange>
            </w:pPr>
            <w:ins w:id="564" w:author="David Dolch" w:date="2016-03-25T13:41:00Z">
              <w:r>
                <w:t>Y intercept: (0,0)</w:t>
              </w:r>
            </w:ins>
          </w:p>
          <w:p w:rsidR="003678EE" w:rsidRDefault="003678EE" w:rsidP="000A481C">
            <w:pPr>
              <w:rPr>
                <w:ins w:id="565" w:author="David Dolch" w:date="2016-03-25T13:47:00Z"/>
              </w:rPr>
              <w:pPrChange w:id="566" w:author="David Dolch" w:date="2016-03-25T13:42:00Z">
                <w:pPr>
                  <w:spacing w:line="480" w:lineRule="auto"/>
                </w:pPr>
              </w:pPrChange>
            </w:pPr>
            <w:ins w:id="567" w:author="David Dolch" w:date="2016-03-25T13:44:00Z">
              <w:r>
                <w:t>Asymptote: at y=-1</w:t>
              </w:r>
            </w:ins>
          </w:p>
          <w:p w:rsidR="009B1509" w:rsidRPr="009B1509" w:rsidRDefault="009B1509" w:rsidP="000A481C">
            <w:pPr>
              <w:rPr>
                <w:ins w:id="568" w:author="David Dolch" w:date="2016-03-25T13:42:00Z"/>
                <w:b/>
                <w:rPrChange w:id="569" w:author="David Dolch" w:date="2016-03-25T13:47:00Z">
                  <w:rPr>
                    <w:ins w:id="570" w:author="David Dolch" w:date="2016-03-25T13:42:00Z"/>
                  </w:rPr>
                </w:rPrChange>
              </w:rPr>
              <w:pPrChange w:id="571" w:author="David Dolch" w:date="2016-03-25T13:42:00Z">
                <w:pPr>
                  <w:spacing w:line="480" w:lineRule="auto"/>
                </w:pPr>
              </w:pPrChange>
            </w:pPr>
            <w:ins w:id="572" w:author="David Dolch" w:date="2016-03-25T13:47:00Z">
              <w:r w:rsidRPr="009B1509">
                <w:rPr>
                  <w:b/>
                  <w:rPrChange w:id="573" w:author="David Dolch" w:date="2016-03-25T13:47:00Z">
                    <w:rPr/>
                  </w:rPrChange>
                </w:rPr>
                <w:t>Problem 11</w:t>
              </w:r>
            </w:ins>
          </w:p>
          <w:p w:rsidR="000A481C" w:rsidRDefault="000A481C" w:rsidP="000A481C">
            <w:pPr>
              <w:rPr>
                <w:ins w:id="574" w:author="David Dolch" w:date="2016-03-25T13:42:00Z"/>
              </w:rPr>
              <w:pPrChange w:id="575" w:author="David Dolch" w:date="2016-03-25T13:42:00Z">
                <w:pPr>
                  <w:spacing w:line="480" w:lineRule="auto"/>
                </w:pPr>
              </w:pPrChange>
            </w:pPr>
            <w:ins w:id="576" w:author="David Dolch" w:date="2016-03-25T13:42:00Z">
              <w:r>
                <w:t>Graph the function y=2</w:t>
              </w:r>
            </w:ins>
            <w:ins w:id="577" w:author="David Dolch" w:date="2016-03-25T13:43:00Z">
              <w:r w:rsidR="003678EE" w:rsidRPr="003678EE">
                <w:rPr>
                  <w:vertAlign w:val="superscript"/>
                  <w:rPrChange w:id="578" w:author="David Dolch" w:date="2016-03-25T13:43:00Z">
                    <w:rPr/>
                  </w:rPrChange>
                </w:rPr>
                <w:t>x</w:t>
              </w:r>
              <w:r w:rsidR="003678EE">
                <w:t>+3</w:t>
              </w:r>
            </w:ins>
          </w:p>
          <w:p w:rsidR="003678EE" w:rsidRPr="003678EE" w:rsidRDefault="003678EE" w:rsidP="003678EE">
            <w:pPr>
              <w:rPr>
                <w:ins w:id="579" w:author="David Dolch" w:date="2016-03-25T13:42:00Z"/>
                <w:b/>
                <w:rPrChange w:id="580" w:author="David Dolch" w:date="2016-03-25T13:44:00Z">
                  <w:rPr>
                    <w:ins w:id="581" w:author="David Dolch" w:date="2016-03-25T13:42:00Z"/>
                  </w:rPr>
                </w:rPrChange>
              </w:rPr>
              <w:pPrChange w:id="582" w:author="David Dolch" w:date="2016-03-25T13:43:00Z">
                <w:pPr>
                  <w:spacing w:line="480" w:lineRule="auto"/>
                </w:pPr>
              </w:pPrChange>
            </w:pPr>
            <w:ins w:id="583" w:author="David Dolch" w:date="2016-03-25T13:43:00Z">
              <w:r w:rsidRPr="003678EE">
                <w:rPr>
                  <w:b/>
                  <w:rPrChange w:id="584" w:author="David Dolch" w:date="2016-03-25T13:44:00Z">
                    <w:rPr/>
                  </w:rPrChange>
                </w:rPr>
                <w:t>List the following:</w:t>
              </w:r>
            </w:ins>
          </w:p>
          <w:p w:rsidR="003678EE" w:rsidRDefault="003678EE" w:rsidP="003678EE">
            <w:pPr>
              <w:rPr>
                <w:ins w:id="585" w:author="David Dolch" w:date="2016-03-25T13:42:00Z"/>
              </w:rPr>
              <w:pPrChange w:id="586" w:author="David Dolch" w:date="2016-03-25T13:43:00Z">
                <w:pPr>
                  <w:spacing w:line="480" w:lineRule="auto"/>
                </w:pPr>
              </w:pPrChange>
            </w:pPr>
            <w:ins w:id="587" w:author="David Dolch" w:date="2016-03-25T13:42:00Z">
              <w:r w:rsidRPr="00292585">
                <w:t>Domain</w:t>
              </w:r>
              <w:r>
                <w:t>: (-</w:t>
              </w:r>
              <w:proofErr w:type="gramStart"/>
              <w:r>
                <w:t>∞,∞</w:t>
              </w:r>
              <w:proofErr w:type="gramEnd"/>
              <w:r>
                <w:t>)</w:t>
              </w:r>
            </w:ins>
          </w:p>
          <w:p w:rsidR="003678EE" w:rsidRDefault="003678EE" w:rsidP="003678EE">
            <w:pPr>
              <w:rPr>
                <w:ins w:id="588" w:author="David Dolch" w:date="2016-03-25T13:42:00Z"/>
              </w:rPr>
              <w:pPrChange w:id="589" w:author="David Dolch" w:date="2016-03-25T13:43:00Z">
                <w:pPr>
                  <w:spacing w:line="480" w:lineRule="auto"/>
                </w:pPr>
              </w:pPrChange>
            </w:pPr>
            <w:ins w:id="590" w:author="David Dolch" w:date="2016-03-25T13:42:00Z">
              <w:r>
                <w:t>Range: (</w:t>
              </w:r>
              <w:proofErr w:type="gramStart"/>
              <w:r>
                <w:t>0,∞</w:t>
              </w:r>
              <w:proofErr w:type="gramEnd"/>
              <w:r>
                <w:t>)</w:t>
              </w:r>
            </w:ins>
          </w:p>
          <w:p w:rsidR="003678EE" w:rsidRDefault="003678EE" w:rsidP="003678EE">
            <w:pPr>
              <w:rPr>
                <w:ins w:id="591" w:author="David Dolch" w:date="2016-03-25T13:44:00Z"/>
              </w:rPr>
              <w:pPrChange w:id="592" w:author="David Dolch" w:date="2016-03-25T13:43:00Z">
                <w:pPr>
                  <w:spacing w:line="480" w:lineRule="auto"/>
                </w:pPr>
              </w:pPrChange>
            </w:pPr>
            <w:ins w:id="593" w:author="David Dolch" w:date="2016-03-25T13:42:00Z">
              <w:r>
                <w:t>Y intercept: (0,3)</w:t>
              </w:r>
            </w:ins>
          </w:p>
          <w:p w:rsidR="003678EE" w:rsidRDefault="003678EE" w:rsidP="003678EE">
            <w:pPr>
              <w:rPr>
                <w:ins w:id="594" w:author="David Dolch" w:date="2016-03-25T13:42:00Z"/>
              </w:rPr>
              <w:pPrChange w:id="595" w:author="David Dolch" w:date="2016-03-25T13:43:00Z">
                <w:pPr>
                  <w:spacing w:line="480" w:lineRule="auto"/>
                </w:pPr>
              </w:pPrChange>
            </w:pPr>
            <w:ins w:id="596" w:author="David Dolch" w:date="2016-03-25T13:44:00Z">
              <w:r>
                <w:t>Asymptote at y=3</w:t>
              </w:r>
            </w:ins>
          </w:p>
          <w:p w:rsidR="003678EE" w:rsidRDefault="003678EE" w:rsidP="000A481C">
            <w:pPr>
              <w:rPr>
                <w:ins w:id="597" w:author="David Dolch" w:date="2016-03-25T13:41:00Z"/>
              </w:rPr>
              <w:pPrChange w:id="598" w:author="David Dolch" w:date="2016-03-25T13:42:00Z">
                <w:pPr>
                  <w:spacing w:line="480" w:lineRule="auto"/>
                </w:pPr>
              </w:pPrChange>
            </w:pPr>
          </w:p>
          <w:p w:rsidR="00D8781F" w:rsidDel="000A481C" w:rsidRDefault="00CD38BD" w:rsidP="00B15077">
            <w:pPr>
              <w:rPr>
                <w:del w:id="599" w:author="David Dolch" w:date="2016-03-25T13:41:00Z"/>
              </w:rPr>
            </w:pPr>
            <w:del w:id="600" w:author="David Dolch" w:date="2016-03-25T13:41:00Z">
              <w:r w:rsidDel="000A481C">
                <w:delText>Graph the function y=2</w:delText>
              </w:r>
              <w:r w:rsidR="00D8781F" w:rsidRPr="00D8781F" w:rsidDel="000A481C">
                <w:rPr>
                  <w:vertAlign w:val="superscript"/>
                </w:rPr>
                <w:delText>(x)</w:delText>
              </w:r>
              <w:r w:rsidR="00D8781F" w:rsidDel="000A481C">
                <w:delText>+2</w:delText>
              </w:r>
            </w:del>
          </w:p>
          <w:p w:rsidR="0040008F" w:rsidDel="000A481C" w:rsidRDefault="0040008F" w:rsidP="0040008F">
            <w:pPr>
              <w:rPr>
                <w:del w:id="601" w:author="David Dolch" w:date="2016-03-25T13:41:00Z"/>
              </w:rPr>
            </w:pPr>
            <w:del w:id="602" w:author="David Dolch" w:date="2016-03-25T13:41:00Z">
              <w:r w:rsidDel="000A481C">
                <w:delText>What do you observe about the graph?</w:delText>
              </w:r>
            </w:del>
          </w:p>
          <w:p w:rsidR="003E6691" w:rsidDel="000A481C" w:rsidRDefault="009B4FCC" w:rsidP="00B15077">
            <w:pPr>
              <w:rPr>
                <w:del w:id="603" w:author="David Dolch" w:date="2016-03-25T13:41:00Z"/>
              </w:rPr>
            </w:pPr>
            <w:del w:id="604" w:author="David Dolch" w:date="2016-03-25T13:41:00Z">
              <w:r w:rsidDel="000A481C">
                <w:delText>The graph has a y intercept of 3 and is increasing to infinity from the left.  The graph is undefined at y=0 and doesn’t hit the x axis.</w:delText>
              </w:r>
            </w:del>
          </w:p>
          <w:p w:rsidR="003E6691" w:rsidRDefault="003E6691" w:rsidP="00B15077">
            <w:pPr>
              <w:rPr>
                <w:ins w:id="605" w:author="David Dolch" w:date="2016-03-25T14:05:00Z"/>
                <w:b/>
              </w:rPr>
            </w:pPr>
            <w:r w:rsidRPr="003E6691">
              <w:rPr>
                <w:b/>
              </w:rPr>
              <w:t>Student Response:</w:t>
            </w:r>
          </w:p>
          <w:p w:rsidR="00EB6623" w:rsidRPr="003E6691" w:rsidRDefault="00EB6623" w:rsidP="00B15077">
            <w:pPr>
              <w:rPr>
                <w:b/>
              </w:rPr>
            </w:pPr>
          </w:p>
          <w:p w:rsidR="00EB6623" w:rsidRPr="00263E50" w:rsidRDefault="00EB6623" w:rsidP="00EB6623">
            <w:pPr>
              <w:rPr>
                <w:ins w:id="606" w:author="David Dolch" w:date="2016-03-25T14:05:00Z"/>
                <w:b/>
              </w:rPr>
            </w:pPr>
            <w:ins w:id="607" w:author="David Dolch" w:date="2016-03-25T14:05:00Z">
              <w:r w:rsidRPr="00263E50">
                <w:rPr>
                  <w:b/>
                </w:rPr>
                <w:t>Answer the following</w:t>
              </w:r>
              <w:r>
                <w:rPr>
                  <w:b/>
                </w:rPr>
                <w:t xml:space="preserve"> conclusion questions (</w:t>
              </w:r>
              <w:proofErr w:type="spellStart"/>
              <w:r>
                <w:rPr>
                  <w:b/>
                </w:rPr>
                <w:t>Req’d</w:t>
              </w:r>
              <w:proofErr w:type="spellEnd"/>
              <w:r>
                <w:rPr>
                  <w:b/>
                </w:rPr>
                <w:t>)</w:t>
              </w:r>
              <w:r w:rsidRPr="00263E50">
                <w:rPr>
                  <w:b/>
                </w:rPr>
                <w:t>:</w:t>
              </w:r>
            </w:ins>
          </w:p>
          <w:p w:rsidR="00EB6623" w:rsidRDefault="00EB6623" w:rsidP="00EB6623">
            <w:pPr>
              <w:rPr>
                <w:ins w:id="608" w:author="David Dolch" w:date="2016-03-25T14:06:00Z"/>
              </w:rPr>
              <w:pPrChange w:id="609" w:author="David Dolch" w:date="2016-03-25T14:06:00Z">
                <w:pPr>
                  <w:spacing w:line="480" w:lineRule="auto"/>
                </w:pPr>
              </w:pPrChange>
            </w:pPr>
          </w:p>
          <w:p w:rsidR="00EB6623" w:rsidRDefault="00EB6623" w:rsidP="00EB6623">
            <w:pPr>
              <w:rPr>
                <w:ins w:id="610" w:author="David Dolch" w:date="2016-03-25T14:06:00Z"/>
              </w:rPr>
              <w:pPrChange w:id="611" w:author="David Dolch" w:date="2016-03-25T14:06:00Z">
                <w:pPr>
                  <w:spacing w:line="480" w:lineRule="auto"/>
                </w:pPr>
              </w:pPrChange>
            </w:pPr>
            <w:ins w:id="612" w:author="David Dolch" w:date="2016-03-25T14:06:00Z">
              <w:r>
                <w:t>What happens when k is positive?</w:t>
              </w:r>
            </w:ins>
          </w:p>
          <w:p w:rsidR="00EB6623" w:rsidRDefault="00EB6623" w:rsidP="00EB6623">
            <w:pPr>
              <w:rPr>
                <w:ins w:id="613" w:author="David Dolch" w:date="2016-03-25T14:06:00Z"/>
              </w:rPr>
              <w:pPrChange w:id="614" w:author="David Dolch" w:date="2016-03-25T14:06:00Z">
                <w:pPr>
                  <w:spacing w:line="480" w:lineRule="auto"/>
                </w:pPr>
              </w:pPrChange>
            </w:pPr>
            <w:ins w:id="615" w:author="David Dolch" w:date="2016-03-25T14:06:00Z">
              <w:r>
                <w:t>“When k is positive the graph shifts vertically up k units.”</w:t>
              </w:r>
            </w:ins>
          </w:p>
          <w:p w:rsidR="00EB6623" w:rsidRDefault="00EB6623" w:rsidP="00EB6623">
            <w:pPr>
              <w:rPr>
                <w:ins w:id="616" w:author="David Dolch" w:date="2016-03-25T14:06:00Z"/>
              </w:rPr>
              <w:pPrChange w:id="617" w:author="David Dolch" w:date="2016-03-25T14:06:00Z">
                <w:pPr>
                  <w:spacing w:line="480" w:lineRule="auto"/>
                </w:pPr>
              </w:pPrChange>
            </w:pPr>
            <w:ins w:id="618" w:author="David Dolch" w:date="2016-03-25T14:06:00Z">
              <w:r>
                <w:t>What happens when k is negative?</w:t>
              </w:r>
            </w:ins>
          </w:p>
          <w:p w:rsidR="00EB6623" w:rsidRDefault="00EB6623" w:rsidP="00EB6623">
            <w:pPr>
              <w:rPr>
                <w:ins w:id="619" w:author="David Dolch" w:date="2016-03-25T14:06:00Z"/>
              </w:rPr>
              <w:pPrChange w:id="620" w:author="David Dolch" w:date="2016-03-25T14:06:00Z">
                <w:pPr>
                  <w:spacing w:line="480" w:lineRule="auto"/>
                </w:pPr>
              </w:pPrChange>
            </w:pPr>
            <w:ins w:id="621" w:author="David Dolch" w:date="2016-03-25T14:06:00Z">
              <w:r>
                <w:t>“When k is negative the graph shifts vertically down k units.”</w:t>
              </w:r>
            </w:ins>
          </w:p>
          <w:p w:rsidR="00EB6623" w:rsidRDefault="00EB6623" w:rsidP="00EB6623">
            <w:pPr>
              <w:rPr>
                <w:ins w:id="622" w:author="David Dolch" w:date="2016-03-25T14:06:00Z"/>
              </w:rPr>
              <w:pPrChange w:id="623" w:author="David Dolch" w:date="2016-03-25T14:06:00Z">
                <w:pPr>
                  <w:spacing w:line="480" w:lineRule="auto"/>
                </w:pPr>
              </w:pPrChange>
            </w:pPr>
            <w:ins w:id="624" w:author="David Dolch" w:date="2016-03-25T14:06:00Z">
              <w:r>
                <w:t>What other observations did you make while changing k?</w:t>
              </w:r>
            </w:ins>
          </w:p>
          <w:p w:rsidR="00EB6623" w:rsidRDefault="00EB6623" w:rsidP="00EB6623">
            <w:pPr>
              <w:rPr>
                <w:ins w:id="625" w:author="David Dolch" w:date="2016-03-25T14:06:00Z"/>
              </w:rPr>
              <w:pPrChange w:id="626" w:author="David Dolch" w:date="2016-03-25T14:06:00Z">
                <w:pPr>
                  <w:spacing w:line="480" w:lineRule="auto"/>
                </w:pPr>
              </w:pPrChange>
            </w:pPr>
            <w:ins w:id="627" w:author="David Dolch" w:date="2016-03-25T14:06:00Z">
              <w:r>
                <w:t>“The y intercept is at the origin when k is -1.  When k is less than -1 the y intercept is a negative output and when k is greater than -1 the y intercept is a positive output.”</w:t>
              </w:r>
            </w:ins>
          </w:p>
          <w:p w:rsidR="00EB6623" w:rsidRDefault="00EB6623" w:rsidP="00B15077">
            <w:pPr>
              <w:rPr>
                <w:ins w:id="628" w:author="David Dolch" w:date="2016-03-25T14:08:00Z"/>
              </w:rPr>
            </w:pPr>
          </w:p>
          <w:p w:rsidR="00EB6623" w:rsidRPr="00EB6623" w:rsidRDefault="00EB6623" w:rsidP="00B15077">
            <w:pPr>
              <w:rPr>
                <w:ins w:id="629" w:author="David Dolch" w:date="2016-03-25T14:08:00Z"/>
                <w:b/>
                <w:rPrChange w:id="630" w:author="David Dolch" w:date="2016-03-25T14:10:00Z">
                  <w:rPr>
                    <w:ins w:id="631" w:author="David Dolch" w:date="2016-03-25T14:08:00Z"/>
                  </w:rPr>
                </w:rPrChange>
              </w:rPr>
            </w:pPr>
            <w:ins w:id="632" w:author="David Dolch" w:date="2016-03-25T14:08:00Z">
              <w:r>
                <w:rPr>
                  <w:b/>
                  <w:rPrChange w:id="633" w:author="David Dolch" w:date="2016-03-25T14:10:00Z">
                    <w:rPr>
                      <w:b/>
                    </w:rPr>
                  </w:rPrChange>
                </w:rPr>
                <w:t>Problem 13</w:t>
              </w:r>
            </w:ins>
          </w:p>
          <w:p w:rsidR="00EB6623" w:rsidRDefault="00EB6623" w:rsidP="00EB6623">
            <w:pPr>
              <w:rPr>
                <w:ins w:id="634" w:author="David Dolch" w:date="2016-03-25T14:09:00Z"/>
              </w:rPr>
              <w:pPrChange w:id="635" w:author="David Dolch" w:date="2016-03-25T14:09:00Z">
                <w:pPr>
                  <w:spacing w:line="480" w:lineRule="auto"/>
                </w:pPr>
              </w:pPrChange>
            </w:pPr>
            <w:ins w:id="636" w:author="David Dolch" w:date="2016-03-25T14:08:00Z">
              <w:r>
                <w:t>Graph the function y=2*2</w:t>
              </w:r>
              <w:r w:rsidRPr="00EB6623">
                <w:rPr>
                  <w:vertAlign w:val="superscript"/>
                  <w:rPrChange w:id="637" w:author="David Dolch" w:date="2016-03-25T14:08:00Z">
                    <w:rPr>
                      <w:vertAlign w:val="superscript"/>
                    </w:rPr>
                  </w:rPrChange>
                </w:rPr>
                <w:t>x</w:t>
              </w:r>
            </w:ins>
          </w:p>
          <w:p w:rsidR="00EB6623" w:rsidRDefault="00EB6623" w:rsidP="00EB6623">
            <w:pPr>
              <w:rPr>
                <w:ins w:id="638" w:author="David Dolch" w:date="2016-03-25T14:08:00Z"/>
              </w:rPr>
              <w:pPrChange w:id="639" w:author="David Dolch" w:date="2016-03-25T14:09:00Z">
                <w:pPr>
                  <w:spacing w:line="480" w:lineRule="auto"/>
                </w:pPr>
              </w:pPrChange>
            </w:pPr>
            <w:ins w:id="640" w:author="David Dolch" w:date="2016-03-25T14:08:00Z">
              <w:r w:rsidRPr="00292585">
                <w:t>Domain</w:t>
              </w:r>
              <w:r>
                <w:t>: (-</w:t>
              </w:r>
              <w:proofErr w:type="gramStart"/>
              <w:r>
                <w:t>∞,∞</w:t>
              </w:r>
              <w:proofErr w:type="gramEnd"/>
              <w:r>
                <w:t>)</w:t>
              </w:r>
            </w:ins>
          </w:p>
          <w:p w:rsidR="00EB6623" w:rsidRDefault="00EB6623" w:rsidP="00EB6623">
            <w:pPr>
              <w:rPr>
                <w:ins w:id="641" w:author="David Dolch" w:date="2016-03-25T14:08:00Z"/>
              </w:rPr>
              <w:pPrChange w:id="642" w:author="David Dolch" w:date="2016-03-25T14:09:00Z">
                <w:pPr>
                  <w:spacing w:line="480" w:lineRule="auto"/>
                </w:pPr>
              </w:pPrChange>
            </w:pPr>
            <w:ins w:id="643" w:author="David Dolch" w:date="2016-03-25T14:08:00Z">
              <w:r>
                <w:t>Range: (</w:t>
              </w:r>
              <w:proofErr w:type="gramStart"/>
              <w:r>
                <w:t>0,∞</w:t>
              </w:r>
              <w:proofErr w:type="gramEnd"/>
              <w:r>
                <w:t>)</w:t>
              </w:r>
            </w:ins>
          </w:p>
          <w:p w:rsidR="00EB6623" w:rsidRDefault="00EB6623" w:rsidP="00EB6623">
            <w:pPr>
              <w:rPr>
                <w:ins w:id="644" w:author="David Dolch" w:date="2016-03-25T14:10:00Z"/>
              </w:rPr>
              <w:pPrChange w:id="645" w:author="David Dolch" w:date="2016-03-25T14:09:00Z">
                <w:pPr>
                  <w:spacing w:line="480" w:lineRule="auto"/>
                </w:pPr>
              </w:pPrChange>
            </w:pPr>
            <w:ins w:id="646" w:author="David Dolch" w:date="2016-03-25T14:08:00Z">
              <w:r>
                <w:t>Y intercept: (0,</w:t>
              </w:r>
            </w:ins>
            <w:ins w:id="647" w:author="David Dolch" w:date="2016-03-25T14:11:00Z">
              <w:r>
                <w:t>2</w:t>
              </w:r>
            </w:ins>
            <w:ins w:id="648" w:author="David Dolch" w:date="2016-03-25T14:08:00Z">
              <w:r>
                <w:t>)</w:t>
              </w:r>
            </w:ins>
          </w:p>
          <w:p w:rsidR="00EB6623" w:rsidRDefault="00EB6623" w:rsidP="00EB6623">
            <w:pPr>
              <w:rPr>
                <w:ins w:id="649" w:author="David Dolch" w:date="2016-03-25T14:10:00Z"/>
              </w:rPr>
              <w:pPrChange w:id="650" w:author="David Dolch" w:date="2016-03-25T14:09:00Z">
                <w:pPr>
                  <w:spacing w:line="480" w:lineRule="auto"/>
                </w:pPr>
              </w:pPrChange>
            </w:pPr>
            <w:ins w:id="651" w:author="David Dolch" w:date="2016-03-25T14:10:00Z">
              <w:r>
                <w:lastRenderedPageBreak/>
                <w:t>Asymptote: at y=0</w:t>
              </w:r>
            </w:ins>
          </w:p>
          <w:p w:rsidR="00EB6623" w:rsidRPr="00EB6623" w:rsidRDefault="00EB6623" w:rsidP="00EB6623">
            <w:pPr>
              <w:rPr>
                <w:ins w:id="652" w:author="David Dolch" w:date="2016-03-25T14:10:00Z"/>
                <w:b/>
                <w:rPrChange w:id="653" w:author="David Dolch" w:date="2016-03-25T14:11:00Z">
                  <w:rPr>
                    <w:ins w:id="654" w:author="David Dolch" w:date="2016-03-25T14:10:00Z"/>
                  </w:rPr>
                </w:rPrChange>
              </w:rPr>
              <w:pPrChange w:id="655" w:author="David Dolch" w:date="2016-03-25T14:09:00Z">
                <w:pPr>
                  <w:spacing w:line="480" w:lineRule="auto"/>
                </w:pPr>
              </w:pPrChange>
            </w:pPr>
            <w:ins w:id="656" w:author="David Dolch" w:date="2016-03-25T14:10:00Z">
              <w:r w:rsidRPr="00EB6623">
                <w:rPr>
                  <w:b/>
                  <w:rPrChange w:id="657" w:author="David Dolch" w:date="2016-03-25T14:11:00Z">
                    <w:rPr/>
                  </w:rPrChange>
                </w:rPr>
                <w:t>Problem 14</w:t>
              </w:r>
            </w:ins>
          </w:p>
          <w:p w:rsidR="00EB6623" w:rsidRDefault="00EB6623" w:rsidP="00EB6623">
            <w:pPr>
              <w:rPr>
                <w:ins w:id="658" w:author="David Dolch" w:date="2016-03-25T14:08:00Z"/>
              </w:rPr>
              <w:pPrChange w:id="659" w:author="David Dolch" w:date="2016-03-25T14:09:00Z">
                <w:pPr>
                  <w:spacing w:line="480" w:lineRule="auto"/>
                </w:pPr>
              </w:pPrChange>
            </w:pPr>
            <w:ins w:id="660" w:author="David Dolch" w:date="2016-03-25T14:10:00Z">
              <w:r>
                <w:t>Graph the function y=-3*2</w:t>
              </w:r>
              <w:r w:rsidRPr="00EB6623">
                <w:rPr>
                  <w:vertAlign w:val="superscript"/>
                  <w:rPrChange w:id="661" w:author="David Dolch" w:date="2016-03-25T14:11:00Z">
                    <w:rPr/>
                  </w:rPrChange>
                </w:rPr>
                <w:t>x</w:t>
              </w:r>
            </w:ins>
          </w:p>
          <w:p w:rsidR="00EB6623" w:rsidRDefault="00EB6623" w:rsidP="00EB6623">
            <w:pPr>
              <w:rPr>
                <w:ins w:id="662" w:author="David Dolch" w:date="2016-03-25T14:11:00Z"/>
              </w:rPr>
            </w:pPr>
            <w:ins w:id="663" w:author="David Dolch" w:date="2016-03-25T14:11:00Z">
              <w:r w:rsidRPr="00292585">
                <w:t>Domain</w:t>
              </w:r>
              <w:r>
                <w:t>: (-</w:t>
              </w:r>
              <w:proofErr w:type="gramStart"/>
              <w:r>
                <w:t>∞,∞</w:t>
              </w:r>
              <w:proofErr w:type="gramEnd"/>
              <w:r>
                <w:t>)</w:t>
              </w:r>
            </w:ins>
          </w:p>
          <w:p w:rsidR="00EB6623" w:rsidRDefault="00EB6623" w:rsidP="00EB6623">
            <w:pPr>
              <w:rPr>
                <w:ins w:id="664" w:author="David Dolch" w:date="2016-03-25T14:11:00Z"/>
              </w:rPr>
            </w:pPr>
            <w:ins w:id="665" w:author="David Dolch" w:date="2016-03-25T14:11:00Z">
              <w:r>
                <w:t>Range: (</w:t>
              </w:r>
              <w:proofErr w:type="gramStart"/>
              <w:r>
                <w:t>0,</w:t>
              </w:r>
            </w:ins>
            <w:ins w:id="666" w:author="David Dolch" w:date="2016-03-25T14:12:00Z">
              <w:r>
                <w:t>-</w:t>
              </w:r>
            </w:ins>
            <w:proofErr w:type="gramEnd"/>
            <w:ins w:id="667" w:author="David Dolch" w:date="2016-03-25T14:11:00Z">
              <w:r>
                <w:t>∞)</w:t>
              </w:r>
            </w:ins>
          </w:p>
          <w:p w:rsidR="00EB6623" w:rsidRDefault="00EB6623" w:rsidP="00EB6623">
            <w:pPr>
              <w:rPr>
                <w:ins w:id="668" w:author="David Dolch" w:date="2016-03-25T14:11:00Z"/>
              </w:rPr>
            </w:pPr>
            <w:ins w:id="669" w:author="David Dolch" w:date="2016-03-25T14:11:00Z">
              <w:r>
                <w:t>Y intercept: (</w:t>
              </w:r>
              <w:proofErr w:type="gramStart"/>
              <w:r>
                <w:t>0,-</w:t>
              </w:r>
              <w:proofErr w:type="gramEnd"/>
              <w:r>
                <w:t>3)</w:t>
              </w:r>
            </w:ins>
          </w:p>
          <w:p w:rsidR="00EB6623" w:rsidRDefault="00EB6623" w:rsidP="00EB6623">
            <w:pPr>
              <w:rPr>
                <w:ins w:id="670" w:author="David Dolch" w:date="2016-03-25T14:11:00Z"/>
              </w:rPr>
            </w:pPr>
            <w:ins w:id="671" w:author="David Dolch" w:date="2016-03-25T14:11:00Z">
              <w:r>
                <w:t>Asymptote: at y=0</w:t>
              </w:r>
            </w:ins>
          </w:p>
          <w:p w:rsidR="00EB6623" w:rsidRPr="003E6691" w:rsidRDefault="00EB6623" w:rsidP="00EB6623">
            <w:pPr>
              <w:rPr>
                <w:ins w:id="672" w:author="David Dolch" w:date="2016-03-25T14:13:00Z"/>
                <w:b/>
              </w:rPr>
            </w:pPr>
          </w:p>
          <w:p w:rsidR="00EB6623" w:rsidRPr="00263E50" w:rsidRDefault="00EB6623" w:rsidP="00EB6623">
            <w:pPr>
              <w:rPr>
                <w:ins w:id="673" w:author="David Dolch" w:date="2016-03-25T14:13:00Z"/>
                <w:b/>
              </w:rPr>
            </w:pPr>
            <w:ins w:id="674" w:author="David Dolch" w:date="2016-03-25T14:13:00Z">
              <w:r w:rsidRPr="00263E50">
                <w:rPr>
                  <w:b/>
                </w:rPr>
                <w:t>Answer the following</w:t>
              </w:r>
              <w:r>
                <w:rPr>
                  <w:b/>
                </w:rPr>
                <w:t xml:space="preserve"> conclusion questions (</w:t>
              </w:r>
              <w:proofErr w:type="spellStart"/>
              <w:r>
                <w:rPr>
                  <w:b/>
                </w:rPr>
                <w:t>Req’d</w:t>
              </w:r>
              <w:proofErr w:type="spellEnd"/>
              <w:r>
                <w:rPr>
                  <w:b/>
                </w:rPr>
                <w:t>)</w:t>
              </w:r>
              <w:r w:rsidRPr="00263E50">
                <w:rPr>
                  <w:b/>
                </w:rPr>
                <w:t>:</w:t>
              </w:r>
            </w:ins>
          </w:p>
          <w:p w:rsidR="00EB6623" w:rsidRDefault="00EB6623" w:rsidP="00B15077">
            <w:pPr>
              <w:rPr>
                <w:ins w:id="675" w:author="David Dolch" w:date="2016-03-25T14:12:00Z"/>
              </w:rPr>
            </w:pPr>
          </w:p>
          <w:p w:rsidR="00EB6623" w:rsidRPr="00EB6623" w:rsidRDefault="00EB6623" w:rsidP="00EB6623">
            <w:pPr>
              <w:rPr>
                <w:ins w:id="676" w:author="David Dolch" w:date="2016-03-25T14:12:00Z"/>
                <w:rPrChange w:id="677" w:author="David Dolch" w:date="2016-03-25T14:12:00Z">
                  <w:rPr>
                    <w:ins w:id="678" w:author="David Dolch" w:date="2016-03-25T14:12:00Z"/>
                  </w:rPr>
                </w:rPrChange>
              </w:rPr>
              <w:pPrChange w:id="679" w:author="David Dolch" w:date="2016-03-25T14:12:00Z">
                <w:pPr>
                  <w:spacing w:line="480" w:lineRule="auto"/>
                </w:pPr>
              </w:pPrChange>
            </w:pPr>
            <w:ins w:id="680" w:author="David Dolch" w:date="2016-03-25T14:12:00Z">
              <w:r w:rsidRPr="00EB6623">
                <w:rPr>
                  <w:rPrChange w:id="681" w:author="David Dolch" w:date="2016-03-25T14:12:00Z">
                    <w:rPr/>
                  </w:rPrChange>
                </w:rPr>
                <w:t>What happens when a is positive?</w:t>
              </w:r>
            </w:ins>
          </w:p>
          <w:p w:rsidR="00EB6623" w:rsidRPr="00EB6623" w:rsidRDefault="00EB6623" w:rsidP="00EB6623">
            <w:pPr>
              <w:rPr>
                <w:ins w:id="682" w:author="David Dolch" w:date="2016-03-25T14:12:00Z"/>
                <w:rPrChange w:id="683" w:author="David Dolch" w:date="2016-03-25T14:12:00Z">
                  <w:rPr>
                    <w:ins w:id="684" w:author="David Dolch" w:date="2016-03-25T14:12:00Z"/>
                  </w:rPr>
                </w:rPrChange>
              </w:rPr>
              <w:pPrChange w:id="685" w:author="David Dolch" w:date="2016-03-25T14:12:00Z">
                <w:pPr>
                  <w:spacing w:line="480" w:lineRule="auto"/>
                </w:pPr>
              </w:pPrChange>
            </w:pPr>
            <w:ins w:id="686" w:author="David Dolch" w:date="2016-03-25T14:12:00Z">
              <w:r w:rsidRPr="00EB6623">
                <w:rPr>
                  <w:rPrChange w:id="687" w:author="David Dolch" w:date="2016-03-25T14:12:00Z">
                    <w:rPr/>
                  </w:rPrChange>
                </w:rPr>
                <w:t>When a is positive the graph is increasing and opens upwards.</w:t>
              </w:r>
            </w:ins>
          </w:p>
          <w:p w:rsidR="00EB6623" w:rsidRPr="00EB6623" w:rsidRDefault="00EB6623" w:rsidP="00EB6623">
            <w:pPr>
              <w:rPr>
                <w:ins w:id="688" w:author="David Dolch" w:date="2016-03-25T14:12:00Z"/>
                <w:rPrChange w:id="689" w:author="David Dolch" w:date="2016-03-25T14:12:00Z">
                  <w:rPr>
                    <w:ins w:id="690" w:author="David Dolch" w:date="2016-03-25T14:12:00Z"/>
                  </w:rPr>
                </w:rPrChange>
              </w:rPr>
              <w:pPrChange w:id="691" w:author="David Dolch" w:date="2016-03-25T14:12:00Z">
                <w:pPr>
                  <w:spacing w:line="480" w:lineRule="auto"/>
                </w:pPr>
              </w:pPrChange>
            </w:pPr>
            <w:ins w:id="692" w:author="David Dolch" w:date="2016-03-25T14:12:00Z">
              <w:r w:rsidRPr="00EB6623">
                <w:rPr>
                  <w:rPrChange w:id="693" w:author="David Dolch" w:date="2016-03-25T14:12:00Z">
                    <w:rPr/>
                  </w:rPrChange>
                </w:rPr>
                <w:t>What happens when a is negative?</w:t>
              </w:r>
            </w:ins>
          </w:p>
          <w:p w:rsidR="00EB6623" w:rsidRPr="00EB6623" w:rsidRDefault="00EB6623" w:rsidP="00EB6623">
            <w:pPr>
              <w:rPr>
                <w:ins w:id="694" w:author="David Dolch" w:date="2016-03-25T14:12:00Z"/>
                <w:rPrChange w:id="695" w:author="David Dolch" w:date="2016-03-25T14:12:00Z">
                  <w:rPr>
                    <w:ins w:id="696" w:author="David Dolch" w:date="2016-03-25T14:12:00Z"/>
                  </w:rPr>
                </w:rPrChange>
              </w:rPr>
              <w:pPrChange w:id="697" w:author="David Dolch" w:date="2016-03-25T14:12:00Z">
                <w:pPr>
                  <w:spacing w:line="480" w:lineRule="auto"/>
                </w:pPr>
              </w:pPrChange>
            </w:pPr>
            <w:ins w:id="698" w:author="David Dolch" w:date="2016-03-25T14:12:00Z">
              <w:r w:rsidRPr="00EB6623">
                <w:rPr>
                  <w:rPrChange w:id="699" w:author="David Dolch" w:date="2016-03-25T14:12:00Z">
                    <w:rPr/>
                  </w:rPrChange>
                </w:rPr>
                <w:t>When a is negative the graph is decreasing and reflects around the x axis.</w:t>
              </w:r>
            </w:ins>
          </w:p>
          <w:p w:rsidR="00EB6623" w:rsidRPr="00EB6623" w:rsidRDefault="00EB6623" w:rsidP="00EB6623">
            <w:pPr>
              <w:rPr>
                <w:ins w:id="700" w:author="David Dolch" w:date="2016-03-25T14:12:00Z"/>
                <w:rPrChange w:id="701" w:author="David Dolch" w:date="2016-03-25T14:12:00Z">
                  <w:rPr>
                    <w:ins w:id="702" w:author="David Dolch" w:date="2016-03-25T14:12:00Z"/>
                  </w:rPr>
                </w:rPrChange>
              </w:rPr>
              <w:pPrChange w:id="703" w:author="David Dolch" w:date="2016-03-25T14:12:00Z">
                <w:pPr>
                  <w:spacing w:line="480" w:lineRule="auto"/>
                </w:pPr>
              </w:pPrChange>
            </w:pPr>
            <w:ins w:id="704" w:author="David Dolch" w:date="2016-03-25T14:12:00Z">
              <w:r w:rsidRPr="00EB6623">
                <w:rPr>
                  <w:rPrChange w:id="705" w:author="David Dolch" w:date="2016-03-25T14:12:00Z">
                    <w:rPr/>
                  </w:rPrChange>
                </w:rPr>
                <w:t>What other observations did you make while changing a?</w:t>
              </w:r>
            </w:ins>
          </w:p>
          <w:p w:rsidR="00D8781F" w:rsidDel="00EB6623" w:rsidRDefault="00EB6623" w:rsidP="00B15077">
            <w:pPr>
              <w:rPr>
                <w:del w:id="706" w:author="David Dolch" w:date="2016-03-25T14:05:00Z"/>
              </w:rPr>
            </w:pPr>
            <w:ins w:id="707" w:author="David Dolch" w:date="2016-03-25T14:12:00Z">
              <w:r w:rsidRPr="00EB6623">
                <w:rPr>
                  <w:rPrChange w:id="708" w:author="David Dolch" w:date="2016-03-25T14:12:00Z">
                    <w:rPr/>
                  </w:rPrChange>
                </w:rPr>
                <w:t>The y intercept was always equal to a for these problems.</w:t>
              </w:r>
            </w:ins>
            <w:del w:id="709" w:author="David Dolch" w:date="2016-03-25T14:05:00Z">
              <w:r w:rsidR="009B4FCC" w:rsidDel="00EB6623">
                <w:delText xml:space="preserve"> </w:delText>
              </w:r>
              <w:r w:rsidR="0040008F" w:rsidDel="00EB6623">
                <w:delText>“</w:delText>
              </w:r>
              <w:r w:rsidR="00934D71" w:rsidDel="00EB6623">
                <w:delText>There</w:delText>
              </w:r>
              <w:r w:rsidR="00BD6597" w:rsidDel="00EB6623">
                <w:delText xml:space="preserve"> are no negative outputs from the form of this </w:delText>
              </w:r>
              <w:r w:rsidR="00934D71" w:rsidDel="00EB6623">
                <w:delText>exponential function</w:delText>
              </w:r>
              <w:r w:rsidR="007E343C" w:rsidDel="00EB6623">
                <w:delText xml:space="preserve"> because 2 to the power of anything is always a positive output</w:delText>
              </w:r>
              <w:r w:rsidR="00934D71" w:rsidDel="00EB6623">
                <w:delText>.</w:delText>
              </w:r>
            </w:del>
          </w:p>
          <w:p w:rsidR="00BD6597" w:rsidDel="00EB6623" w:rsidRDefault="00934D71" w:rsidP="00B15077">
            <w:pPr>
              <w:rPr>
                <w:del w:id="710" w:author="David Dolch" w:date="2016-03-25T14:05:00Z"/>
              </w:rPr>
            </w:pPr>
            <w:del w:id="711" w:author="David Dolch" w:date="2016-03-25T14:05:00Z">
              <w:r w:rsidDel="00EB6623">
                <w:delText xml:space="preserve">No this is not always true because if there is a negative outside of </w:delText>
              </w:r>
              <w:r w:rsidR="00BD6597" w:rsidDel="00EB6623">
                <w:delText>the exponential function such that y=-(2)</w:delText>
              </w:r>
              <w:r w:rsidR="00BD6597" w:rsidRPr="00BD6597" w:rsidDel="00EB6623">
                <w:rPr>
                  <w:vertAlign w:val="superscript"/>
                </w:rPr>
                <w:delText>x</w:delText>
              </w:r>
              <w:r w:rsidR="00BD6597" w:rsidDel="00EB6623">
                <w:delText xml:space="preserve">, </w:delText>
              </w:r>
              <w:r w:rsidDel="00EB6623">
                <w:delText xml:space="preserve">then the </w:delText>
              </w:r>
              <w:r w:rsidR="00A94816" w:rsidDel="00EB6623">
                <w:delText xml:space="preserve">graph will flip and contain </w:delText>
              </w:r>
              <w:r w:rsidDel="00EB6623">
                <w:delText>negative values.</w:delText>
              </w:r>
              <w:r w:rsidR="0040008F" w:rsidDel="00EB6623">
                <w:delText>”</w:delText>
              </w:r>
            </w:del>
          </w:p>
          <w:p w:rsidR="0040008F" w:rsidDel="00F01C27" w:rsidRDefault="0040008F" w:rsidP="00B15077">
            <w:pPr>
              <w:rPr>
                <w:del w:id="712" w:author="David Dolch" w:date="2016-03-25T14:23:00Z"/>
                <w:b/>
              </w:rPr>
            </w:pPr>
          </w:p>
          <w:p w:rsidR="0040008F" w:rsidRPr="0040008F" w:rsidDel="00EB6623" w:rsidRDefault="0040008F" w:rsidP="00B15077">
            <w:pPr>
              <w:rPr>
                <w:del w:id="713" w:author="David Dolch" w:date="2016-03-25T14:07:00Z"/>
                <w:b/>
              </w:rPr>
            </w:pPr>
            <w:del w:id="714" w:author="David Dolch" w:date="2016-03-25T14:07:00Z">
              <w:r w:rsidRPr="0040008F" w:rsidDel="00EB6623">
                <w:rPr>
                  <w:b/>
                </w:rPr>
                <w:delText>Problem 5</w:delText>
              </w:r>
            </w:del>
          </w:p>
          <w:p w:rsidR="00934D71" w:rsidDel="00EB6623" w:rsidRDefault="00BD6597" w:rsidP="00B15077">
            <w:pPr>
              <w:rPr>
                <w:del w:id="715" w:author="David Dolch" w:date="2016-03-25T14:07:00Z"/>
              </w:rPr>
            </w:pPr>
            <w:del w:id="716" w:author="David Dolch" w:date="2016-03-25T14:07:00Z">
              <w:r w:rsidDel="00EB6623">
                <w:delText>Graph the function y=-4*</w:delText>
              </w:r>
              <w:r w:rsidR="002900BD" w:rsidDel="00EB6623">
                <w:delText>(</w:delText>
              </w:r>
              <w:r w:rsidDel="00EB6623">
                <w:delText>2</w:delText>
              </w:r>
              <w:r w:rsidRPr="00BD6597" w:rsidDel="00EB6623">
                <w:rPr>
                  <w:vertAlign w:val="superscript"/>
                </w:rPr>
                <w:delText>x</w:delText>
              </w:r>
              <w:r w:rsidR="002900BD" w:rsidRPr="002900BD" w:rsidDel="00EB6623">
                <w:delText>)</w:delText>
              </w:r>
              <w:r w:rsidR="00934D71" w:rsidRPr="002900BD" w:rsidDel="00EB6623">
                <w:delText xml:space="preserve">  </w:delText>
              </w:r>
            </w:del>
          </w:p>
          <w:p w:rsidR="00BD6597" w:rsidDel="00EB6623" w:rsidRDefault="00BD6597" w:rsidP="00B15077">
            <w:pPr>
              <w:rPr>
                <w:del w:id="717" w:author="David Dolch" w:date="2016-03-25T14:07:00Z"/>
              </w:rPr>
            </w:pPr>
            <w:del w:id="718" w:author="David Dolch" w:date="2016-03-25T14:07:00Z">
              <w:r w:rsidDel="00EB6623">
                <w:delText>What do you observe?</w:delText>
              </w:r>
            </w:del>
          </w:p>
          <w:p w:rsidR="00BD6597" w:rsidDel="00EB6623" w:rsidRDefault="00BD6597" w:rsidP="00B15077">
            <w:pPr>
              <w:rPr>
                <w:del w:id="719" w:author="David Dolch" w:date="2016-03-25T14:07:00Z"/>
              </w:rPr>
            </w:pPr>
            <w:del w:id="720" w:author="David Dolch" w:date="2016-03-25T14:07:00Z">
              <w:r w:rsidDel="00EB6623">
                <w:delText xml:space="preserve">I observe that the graph flipped and has all negative outputs, the graph is also decreasing as </w:delText>
              </w:r>
              <w:r w:rsidR="00B24ED8" w:rsidDel="00EB6623">
                <w:delText xml:space="preserve">x approaches y=0.  </w:delText>
              </w:r>
            </w:del>
          </w:p>
          <w:p w:rsidR="0040008F" w:rsidDel="00EB6623" w:rsidRDefault="0040008F" w:rsidP="00B15077">
            <w:pPr>
              <w:rPr>
                <w:del w:id="721" w:author="David Dolch" w:date="2016-03-25T14:07:00Z"/>
              </w:rPr>
            </w:pPr>
          </w:p>
          <w:p w:rsidR="003E6691" w:rsidRPr="003E6691" w:rsidDel="00EB6623" w:rsidRDefault="003E6691" w:rsidP="00B15077">
            <w:pPr>
              <w:rPr>
                <w:del w:id="722" w:author="David Dolch" w:date="2016-03-25T14:07:00Z"/>
                <w:b/>
              </w:rPr>
            </w:pPr>
            <w:del w:id="723" w:author="David Dolch" w:date="2016-03-25T14:07:00Z">
              <w:r w:rsidRPr="003E6691" w:rsidDel="00EB6623">
                <w:rPr>
                  <w:b/>
                </w:rPr>
                <w:delText>Student Response:</w:delText>
              </w:r>
            </w:del>
          </w:p>
          <w:p w:rsidR="00B15077" w:rsidRPr="00AB380C" w:rsidRDefault="0040008F" w:rsidP="003E6691">
            <w:del w:id="724" w:author="David Dolch" w:date="2016-03-25T14:07:00Z">
              <w:r w:rsidDel="00EB6623">
                <w:delText>“</w:delText>
              </w:r>
              <w:r w:rsidR="00B24ED8" w:rsidDel="00EB6623">
                <w:delText>Since the exponential function gives all positive outputs and -4 is multiplied to this then the outputs will be all negative.</w:delText>
              </w:r>
              <w:r w:rsidR="00A94816" w:rsidDel="00EB6623">
                <w:delText xml:space="preserve">  Unless the graph were shifted up by sub</w:delText>
              </w:r>
              <w:r w:rsidR="00D338F3" w:rsidDel="00EB6623">
                <w:delText>traction all outputs are negative</w:delText>
              </w:r>
              <w:r w:rsidR="00A94816" w:rsidDel="00EB6623">
                <w:delText>.</w:delText>
              </w:r>
              <w:r w:rsidDel="00EB6623">
                <w:delText>”</w:delText>
              </w:r>
              <w:r w:rsidR="00B24ED8" w:rsidDel="00EB6623">
                <w:delText xml:space="preserve"> </w:delText>
              </w:r>
            </w:del>
            <w:del w:id="725" w:author="David Dolch" w:date="2016-03-25T14:23:00Z">
              <w:r w:rsidR="00B24ED8" w:rsidDel="00F01C27">
                <w:delText xml:space="preserve"> </w:delText>
              </w:r>
            </w:del>
          </w:p>
        </w:tc>
      </w:tr>
      <w:tr w:rsidR="00291778" w:rsidTr="00735B49">
        <w:trPr>
          <w:trHeight w:val="70"/>
        </w:trPr>
        <w:tc>
          <w:tcPr>
            <w:tcW w:w="705" w:type="dxa"/>
          </w:tcPr>
          <w:p w:rsidR="00EE44BE" w:rsidRPr="00B52127" w:rsidRDefault="00B52127" w:rsidP="00B52127">
            <w:pPr>
              <w:jc w:val="center"/>
            </w:pPr>
            <w:r>
              <w:lastRenderedPageBreak/>
              <w:t xml:space="preserve">20 </w:t>
            </w:r>
          </w:p>
        </w:tc>
        <w:tc>
          <w:tcPr>
            <w:tcW w:w="3430" w:type="dxa"/>
          </w:tcPr>
          <w:p w:rsidR="00EE44BE" w:rsidRPr="00735B49" w:rsidRDefault="00EE44BE" w:rsidP="009B4FCC">
            <w:pPr>
              <w:jc w:val="center"/>
              <w:rPr>
                <w:b/>
                <w:sz w:val="20"/>
                <w:szCs w:val="20"/>
              </w:rPr>
            </w:pPr>
            <w:r w:rsidRPr="00735B49">
              <w:rPr>
                <w:b/>
                <w:sz w:val="20"/>
                <w:szCs w:val="20"/>
              </w:rPr>
              <w:t>Whole Class Discussion</w:t>
            </w:r>
          </w:p>
          <w:p w:rsidR="00EE44BE" w:rsidRPr="00735B49" w:rsidRDefault="00EE44BE" w:rsidP="00EE44BE">
            <w:pPr>
              <w:rPr>
                <w:b/>
                <w:sz w:val="20"/>
                <w:szCs w:val="20"/>
              </w:rPr>
            </w:pPr>
            <w:r w:rsidRPr="00735B49">
              <w:rPr>
                <w:b/>
                <w:sz w:val="20"/>
                <w:szCs w:val="20"/>
              </w:rPr>
              <w:t>Have students explain their findings</w:t>
            </w:r>
            <w:ins w:id="726" w:author="David Dolch" w:date="2016-03-25T14:26:00Z">
              <w:r w:rsidR="006F6B93">
                <w:rPr>
                  <w:b/>
                  <w:sz w:val="20"/>
                  <w:szCs w:val="20"/>
                </w:rPr>
                <w:t xml:space="preserve"> from varying </w:t>
              </w:r>
            </w:ins>
            <w:del w:id="727" w:author="David Dolch" w:date="2016-03-25T14:26:00Z">
              <w:r w:rsidRPr="00735B49" w:rsidDel="006F6B93">
                <w:rPr>
                  <w:b/>
                  <w:sz w:val="20"/>
                  <w:szCs w:val="20"/>
                </w:rPr>
                <w:delText xml:space="preserve"> of the relations</w:delText>
              </w:r>
              <w:r w:rsidR="00B52127" w:rsidRPr="00735B49" w:rsidDel="006F6B93">
                <w:rPr>
                  <w:b/>
                  <w:sz w:val="20"/>
                  <w:szCs w:val="20"/>
                </w:rPr>
                <w:delText xml:space="preserve">hips between the </w:delText>
              </w:r>
            </w:del>
            <w:r w:rsidR="00B52127" w:rsidRPr="00735B49">
              <w:rPr>
                <w:b/>
                <w:sz w:val="20"/>
                <w:szCs w:val="20"/>
              </w:rPr>
              <w:t>parameters of the exponential function</w:t>
            </w:r>
            <w:del w:id="728" w:author="David Dolch" w:date="2016-03-25T14:26:00Z">
              <w:r w:rsidRPr="00735B49" w:rsidDel="006F6B93">
                <w:rPr>
                  <w:b/>
                  <w:sz w:val="20"/>
                  <w:szCs w:val="20"/>
                </w:rPr>
                <w:delText xml:space="preserve"> and graphical behavior</w:delText>
              </w:r>
            </w:del>
            <w:r w:rsidRPr="00735B49">
              <w:rPr>
                <w:b/>
                <w:sz w:val="20"/>
                <w:szCs w:val="20"/>
              </w:rPr>
              <w:t>.</w:t>
            </w:r>
          </w:p>
          <w:p w:rsidR="00EE44BE" w:rsidRPr="00735B49" w:rsidRDefault="00EE44BE" w:rsidP="00EE44BE">
            <w:pPr>
              <w:rPr>
                <w:b/>
                <w:sz w:val="20"/>
                <w:szCs w:val="20"/>
              </w:rPr>
            </w:pPr>
            <w:r w:rsidRPr="00735B49">
              <w:rPr>
                <w:b/>
                <w:sz w:val="20"/>
                <w:szCs w:val="20"/>
              </w:rPr>
              <w:t>Make sure to select t</w:t>
            </w:r>
            <w:r w:rsidR="005B3586" w:rsidRPr="00735B49">
              <w:rPr>
                <w:b/>
                <w:sz w:val="20"/>
                <w:szCs w:val="20"/>
              </w:rPr>
              <w:t>he groups that have different solution strategies that explain their observations.  This could be equivalent expressions, table of values, or concentrating on output points such as the y intercept.</w:t>
            </w:r>
            <w:r w:rsidRPr="00735B49">
              <w:rPr>
                <w:b/>
                <w:sz w:val="20"/>
                <w:szCs w:val="20"/>
              </w:rPr>
              <w:t xml:space="preserve">  </w:t>
            </w:r>
          </w:p>
          <w:p w:rsidR="00D70FC0" w:rsidRPr="00735B49" w:rsidRDefault="00EE44BE" w:rsidP="00EE44BE">
            <w:pPr>
              <w:rPr>
                <w:sz w:val="20"/>
                <w:szCs w:val="20"/>
              </w:rPr>
            </w:pPr>
            <w:r w:rsidRPr="00735B49">
              <w:rPr>
                <w:sz w:val="20"/>
                <w:szCs w:val="20"/>
              </w:rPr>
              <w:t xml:space="preserve"> </w:t>
            </w:r>
          </w:p>
          <w:p w:rsidR="00F71D0A" w:rsidRPr="00735B49" w:rsidRDefault="00BB26A8" w:rsidP="00EE44BE">
            <w:pPr>
              <w:rPr>
                <w:b/>
                <w:sz w:val="20"/>
                <w:szCs w:val="20"/>
              </w:rPr>
            </w:pPr>
            <w:r w:rsidRPr="00735B49">
              <w:rPr>
                <w:b/>
                <w:sz w:val="20"/>
                <w:szCs w:val="20"/>
              </w:rPr>
              <w:t>Student Demonstrations of Work</w:t>
            </w:r>
            <w:r w:rsidR="00D70FC0" w:rsidRPr="00735B49">
              <w:rPr>
                <w:b/>
                <w:sz w:val="20"/>
                <w:szCs w:val="20"/>
              </w:rPr>
              <w:t>:</w:t>
            </w:r>
          </w:p>
          <w:p w:rsidR="00F71D0A" w:rsidRPr="009B4FCC" w:rsidRDefault="00D70FC0" w:rsidP="00EE44BE">
            <w:pPr>
              <w:rPr>
                <w:sz w:val="20"/>
                <w:szCs w:val="20"/>
              </w:rPr>
            </w:pPr>
            <w:r w:rsidRPr="00735B49">
              <w:rPr>
                <w:sz w:val="20"/>
                <w:szCs w:val="20"/>
              </w:rPr>
              <w:t>“Group A has demonstrated their abilities to quickly seeing the graphical behavior when varying k.  Can you please explain your work.”</w:t>
            </w:r>
          </w:p>
          <w:p w:rsidR="00BB26A8" w:rsidRPr="00735B49" w:rsidRDefault="00F71D0A" w:rsidP="00EE44BE">
            <w:pPr>
              <w:rPr>
                <w:sz w:val="20"/>
                <w:szCs w:val="20"/>
              </w:rPr>
            </w:pPr>
            <w:r w:rsidRPr="00735B49">
              <w:rPr>
                <w:sz w:val="20"/>
                <w:szCs w:val="20"/>
              </w:rPr>
              <w:t>“Group B has done a good job at demonstrating their explanation of why the graph shifts horizontally.  Can you please explain your thinking?”</w:t>
            </w:r>
          </w:p>
          <w:p w:rsidR="0074341A" w:rsidRPr="00735B49" w:rsidRDefault="0074341A" w:rsidP="0074341A">
            <w:pPr>
              <w:rPr>
                <w:sz w:val="20"/>
                <w:szCs w:val="20"/>
              </w:rPr>
            </w:pPr>
            <w:r w:rsidRPr="00735B49">
              <w:rPr>
                <w:sz w:val="20"/>
                <w:szCs w:val="20"/>
              </w:rPr>
              <w:t>“</w:t>
            </w:r>
            <w:r w:rsidR="00F71D0A" w:rsidRPr="00735B49">
              <w:rPr>
                <w:sz w:val="20"/>
                <w:szCs w:val="20"/>
              </w:rPr>
              <w:t>Group C</w:t>
            </w:r>
            <w:r w:rsidRPr="00735B49">
              <w:rPr>
                <w:sz w:val="20"/>
                <w:szCs w:val="20"/>
              </w:rPr>
              <w:t xml:space="preserve"> has demonstrated an equivalent form.  They have transposed</w:t>
            </w:r>
            <w:r w:rsidR="00F71D0A" w:rsidRPr="00735B49">
              <w:rPr>
                <w:sz w:val="20"/>
                <w:szCs w:val="20"/>
              </w:rPr>
              <w:t xml:space="preserve"> y=a*(b)</w:t>
            </w:r>
            <w:r w:rsidR="00F71D0A" w:rsidRPr="00735B49">
              <w:rPr>
                <w:sz w:val="20"/>
                <w:szCs w:val="20"/>
                <w:vertAlign w:val="superscript"/>
              </w:rPr>
              <w:t>x-h</w:t>
            </w:r>
            <w:r w:rsidR="00F71D0A" w:rsidRPr="00735B49">
              <w:rPr>
                <w:sz w:val="20"/>
                <w:szCs w:val="20"/>
              </w:rPr>
              <w:t>+k to y=a*(b</w:t>
            </w:r>
            <w:r w:rsidR="00F71D0A" w:rsidRPr="00735B49">
              <w:rPr>
                <w:sz w:val="20"/>
                <w:szCs w:val="20"/>
                <w:vertAlign w:val="superscript"/>
              </w:rPr>
              <w:t>x</w:t>
            </w:r>
            <w:r w:rsidR="00F71D0A" w:rsidRPr="00735B49">
              <w:rPr>
                <w:sz w:val="20"/>
                <w:szCs w:val="20"/>
              </w:rPr>
              <w:t>*b</w:t>
            </w:r>
            <w:r w:rsidR="00F71D0A" w:rsidRPr="00735B49">
              <w:rPr>
                <w:sz w:val="20"/>
                <w:szCs w:val="20"/>
                <w:vertAlign w:val="superscript"/>
              </w:rPr>
              <w:t>-h</w:t>
            </w:r>
            <w:r w:rsidR="00F71D0A" w:rsidRPr="00735B49">
              <w:rPr>
                <w:sz w:val="20"/>
                <w:szCs w:val="20"/>
              </w:rPr>
              <w:t>)+k so why is this important</w:t>
            </w:r>
            <w:r w:rsidRPr="00735B49">
              <w:rPr>
                <w:sz w:val="20"/>
                <w:szCs w:val="20"/>
              </w:rPr>
              <w:t>?”</w:t>
            </w:r>
          </w:p>
          <w:p w:rsidR="00F71D0A" w:rsidRPr="00735B49" w:rsidRDefault="00F71D0A" w:rsidP="0074341A">
            <w:pPr>
              <w:rPr>
                <w:sz w:val="20"/>
                <w:szCs w:val="20"/>
              </w:rPr>
            </w:pPr>
          </w:p>
          <w:p w:rsidR="00BB26A8" w:rsidRPr="00735B49" w:rsidRDefault="00BB26A8" w:rsidP="00BB26A8">
            <w:pPr>
              <w:rPr>
                <w:b/>
                <w:sz w:val="20"/>
                <w:szCs w:val="20"/>
              </w:rPr>
            </w:pPr>
            <w:r w:rsidRPr="00735B49">
              <w:rPr>
                <w:b/>
                <w:sz w:val="20"/>
                <w:szCs w:val="20"/>
              </w:rPr>
              <w:t>Evidence of Student Engagement:</w:t>
            </w:r>
          </w:p>
          <w:p w:rsidR="00BB26A8" w:rsidRPr="00735B49" w:rsidRDefault="00D8735A" w:rsidP="00BB26A8">
            <w:pPr>
              <w:rPr>
                <w:sz w:val="20"/>
                <w:szCs w:val="20"/>
              </w:rPr>
            </w:pPr>
            <w:r w:rsidRPr="00735B49">
              <w:rPr>
                <w:sz w:val="20"/>
                <w:szCs w:val="20"/>
              </w:rPr>
              <w:t>“In the group sharing we didn’t talk about varying</w:t>
            </w:r>
            <w:r w:rsidR="00BB26A8" w:rsidRPr="00735B49">
              <w:rPr>
                <w:sz w:val="20"/>
                <w:szCs w:val="20"/>
              </w:rPr>
              <w:t xml:space="preserve"> a.  What behavior can be seen by varying a? Why?”</w:t>
            </w:r>
          </w:p>
          <w:p w:rsidR="00BB26A8" w:rsidRPr="00735B49" w:rsidRDefault="00BB26A8" w:rsidP="00BB26A8">
            <w:pPr>
              <w:rPr>
                <w:sz w:val="20"/>
                <w:szCs w:val="20"/>
              </w:rPr>
            </w:pPr>
            <w:r w:rsidRPr="00735B49">
              <w:rPr>
                <w:sz w:val="20"/>
                <w:szCs w:val="20"/>
              </w:rPr>
              <w:lastRenderedPageBreak/>
              <w:t>“Does the domain and range stay the same when varying a?  Why?”</w:t>
            </w:r>
          </w:p>
          <w:p w:rsidR="00BC1813" w:rsidRPr="00BC1813" w:rsidRDefault="00BC1813" w:rsidP="00BB26A8">
            <w:pPr>
              <w:rPr>
                <w:ins w:id="729" w:author="David Dolch" w:date="2016-03-25T14:55:00Z"/>
                <w:b/>
                <w:sz w:val="20"/>
                <w:szCs w:val="20"/>
                <w:rPrChange w:id="730" w:author="David Dolch" w:date="2016-03-25T14:55:00Z">
                  <w:rPr>
                    <w:ins w:id="731" w:author="David Dolch" w:date="2016-03-25T14:55:00Z"/>
                    <w:sz w:val="20"/>
                    <w:szCs w:val="20"/>
                  </w:rPr>
                </w:rPrChange>
              </w:rPr>
            </w:pPr>
            <w:ins w:id="732" w:author="David Dolch" w:date="2016-03-25T14:55:00Z">
              <w:r w:rsidRPr="00BC1813">
                <w:rPr>
                  <w:b/>
                  <w:sz w:val="20"/>
                  <w:szCs w:val="20"/>
                  <w:rPrChange w:id="733" w:author="David Dolch" w:date="2016-03-25T14:55:00Z">
                    <w:rPr>
                      <w:sz w:val="20"/>
                      <w:szCs w:val="20"/>
                    </w:rPr>
                  </w:rPrChange>
                </w:rPr>
                <w:t>Teacher Wrap Up/Explanation for HW:</w:t>
              </w:r>
            </w:ins>
          </w:p>
          <w:p w:rsidR="00D8735A" w:rsidRPr="00735B49" w:rsidDel="00BC1813" w:rsidRDefault="00BC1813" w:rsidP="00BB26A8">
            <w:pPr>
              <w:rPr>
                <w:del w:id="734" w:author="David Dolch" w:date="2016-03-25T14:54:00Z"/>
                <w:sz w:val="20"/>
                <w:szCs w:val="20"/>
              </w:rPr>
            </w:pPr>
            <w:ins w:id="735" w:author="David Dolch" w:date="2016-03-25T14:54:00Z">
              <w:r w:rsidRPr="00735B49" w:rsidDel="00BC1813">
                <w:rPr>
                  <w:sz w:val="20"/>
                  <w:szCs w:val="20"/>
                </w:rPr>
                <w:t xml:space="preserve"> </w:t>
              </w:r>
            </w:ins>
            <w:del w:id="736" w:author="David Dolch" w:date="2016-03-25T14:54:00Z">
              <w:r w:rsidR="00BB26A8" w:rsidRPr="00735B49" w:rsidDel="00BC1813">
                <w:rPr>
                  <w:sz w:val="20"/>
                  <w:szCs w:val="20"/>
                </w:rPr>
                <w:delText>“Does the domain always remain the same for any exponential function.”</w:delText>
              </w:r>
            </w:del>
          </w:p>
          <w:p w:rsidR="00BB26A8" w:rsidRPr="00735B49" w:rsidRDefault="00BB26A8" w:rsidP="00BB26A8">
            <w:pPr>
              <w:rPr>
                <w:sz w:val="20"/>
                <w:szCs w:val="20"/>
              </w:rPr>
            </w:pPr>
            <w:r w:rsidRPr="00735B49">
              <w:rPr>
                <w:sz w:val="20"/>
                <w:szCs w:val="20"/>
              </w:rPr>
              <w:t xml:space="preserve">“When the rate is increasing we refer to this behavior as a stretch and when decreased we refer to this as a compression.”  </w:t>
            </w:r>
          </w:p>
          <w:p w:rsidR="00BC1813" w:rsidRDefault="00364B71" w:rsidP="00EE44BE">
            <w:pPr>
              <w:rPr>
                <w:ins w:id="737" w:author="David Dolch" w:date="2016-03-25T14:57:00Z"/>
                <w:sz w:val="18"/>
                <w:szCs w:val="18"/>
              </w:rPr>
            </w:pPr>
            <w:r>
              <w:rPr>
                <w:sz w:val="20"/>
                <w:szCs w:val="20"/>
              </w:rPr>
              <w:t>“For the homework recall that log(x) is the inverse function of 10x.  Sometimes it is helpful to solve for intercept by applying the inverse functio</w:t>
            </w:r>
            <w:r w:rsidR="009B4FCC">
              <w:rPr>
                <w:sz w:val="20"/>
                <w:szCs w:val="20"/>
              </w:rPr>
              <w:t xml:space="preserve">n.  </w:t>
            </w:r>
            <w:ins w:id="738" w:author="David Dolch" w:date="2016-03-25T14:57:00Z">
              <w:r w:rsidR="00BC1813">
                <w:rPr>
                  <w:sz w:val="20"/>
                  <w:szCs w:val="20"/>
                </w:rPr>
                <w:t>Determine the inverse to locate the intercepts</w:t>
              </w:r>
            </w:ins>
            <w:del w:id="739" w:author="David Dolch" w:date="2016-03-25T14:56:00Z">
              <w:r w:rsidR="009B4FCC" w:rsidDel="00BC1813">
                <w:rPr>
                  <w:sz w:val="20"/>
                  <w:szCs w:val="20"/>
                </w:rPr>
                <w:delText>Let f</w:delText>
              </w:r>
            </w:del>
            <w:del w:id="740" w:author="David Dolch" w:date="2016-03-25T14:57:00Z">
              <w:r w:rsidR="009B4FCC" w:rsidDel="00BC1813">
                <w:rPr>
                  <w:sz w:val="20"/>
                  <w:szCs w:val="20"/>
                </w:rPr>
                <w:delText>ind an intercept using</w:delText>
              </w:r>
            </w:del>
            <w:del w:id="741" w:author="David Dolch" w:date="2016-03-25T14:56:00Z">
              <w:r w:rsidR="009B4FCC" w:rsidDel="00BC1813">
                <w:rPr>
                  <w:sz w:val="20"/>
                  <w:szCs w:val="20"/>
                </w:rPr>
                <w:delText xml:space="preserve"> an </w:delText>
              </w:r>
            </w:del>
            <w:del w:id="742" w:author="David Dolch" w:date="2016-03-25T14:57:00Z">
              <w:r w:rsidR="009B4FCC" w:rsidDel="00BC1813">
                <w:rPr>
                  <w:sz w:val="20"/>
                  <w:szCs w:val="20"/>
                </w:rPr>
                <w:delText>the inverse</w:delText>
              </w:r>
            </w:del>
            <w:r w:rsidR="009B4FCC">
              <w:rPr>
                <w:sz w:val="20"/>
                <w:szCs w:val="20"/>
              </w:rPr>
              <w:t xml:space="preserve">.”  </w:t>
            </w:r>
            <w:r w:rsidR="009B4FCC" w:rsidRPr="00567334">
              <w:rPr>
                <w:b/>
                <w:sz w:val="18"/>
                <w:szCs w:val="18"/>
              </w:rPr>
              <w:t>Write example on board:</w:t>
            </w:r>
            <w:r w:rsidR="009B4FCC" w:rsidRPr="00567334">
              <w:rPr>
                <w:sz w:val="18"/>
                <w:szCs w:val="18"/>
              </w:rPr>
              <w:t xml:space="preserve"> </w:t>
            </w:r>
          </w:p>
          <w:p w:rsidR="009B4FCC" w:rsidRPr="00BC1813" w:rsidRDefault="009B4FCC" w:rsidP="00EE44BE">
            <w:pPr>
              <w:rPr>
                <w:rPrChange w:id="743" w:author="David Dolch" w:date="2016-03-25T14:57:00Z">
                  <w:rPr>
                    <w:sz w:val="18"/>
                    <w:szCs w:val="18"/>
                  </w:rPr>
                </w:rPrChange>
              </w:rPr>
            </w:pPr>
            <w:r w:rsidRPr="00BC1813">
              <w:rPr>
                <w:rPrChange w:id="744" w:author="David Dolch" w:date="2016-03-25T14:57:00Z">
                  <w:rPr>
                    <w:sz w:val="18"/>
                    <w:szCs w:val="18"/>
                  </w:rPr>
                </w:rPrChange>
              </w:rPr>
              <w:t>y=-3</w:t>
            </w:r>
            <w:r w:rsidRPr="00BC1813">
              <w:rPr>
                <w:vertAlign w:val="superscript"/>
                <w:rPrChange w:id="745" w:author="David Dolch" w:date="2016-03-25T14:57:00Z">
                  <w:rPr>
                    <w:sz w:val="18"/>
                    <w:szCs w:val="18"/>
                    <w:vertAlign w:val="superscript"/>
                  </w:rPr>
                </w:rPrChange>
              </w:rPr>
              <w:t>x-2</w:t>
            </w:r>
            <w:r w:rsidRPr="00BC1813">
              <w:rPr>
                <w:rPrChange w:id="746" w:author="David Dolch" w:date="2016-03-25T14:57:00Z">
                  <w:rPr>
                    <w:sz w:val="18"/>
                    <w:szCs w:val="18"/>
                  </w:rPr>
                </w:rPrChange>
              </w:rPr>
              <w:t>+2. Set y=0: 0=-3</w:t>
            </w:r>
            <w:r w:rsidRPr="00BC1813">
              <w:rPr>
                <w:vertAlign w:val="superscript"/>
                <w:rPrChange w:id="747" w:author="David Dolch" w:date="2016-03-25T14:57:00Z">
                  <w:rPr>
                    <w:sz w:val="18"/>
                    <w:szCs w:val="18"/>
                    <w:vertAlign w:val="superscript"/>
                  </w:rPr>
                </w:rPrChange>
              </w:rPr>
              <w:t>x</w:t>
            </w:r>
            <w:r w:rsidRPr="00BC1813">
              <w:rPr>
                <w:rPrChange w:id="748" w:author="David Dolch" w:date="2016-03-25T14:57:00Z">
                  <w:rPr>
                    <w:sz w:val="18"/>
                    <w:szCs w:val="18"/>
                  </w:rPr>
                </w:rPrChange>
              </w:rPr>
              <w:t>*3</w:t>
            </w:r>
            <w:r w:rsidRPr="00BC1813">
              <w:rPr>
                <w:vertAlign w:val="superscript"/>
                <w:rPrChange w:id="749" w:author="David Dolch" w:date="2016-03-25T14:57:00Z">
                  <w:rPr>
                    <w:sz w:val="18"/>
                    <w:szCs w:val="18"/>
                    <w:vertAlign w:val="superscript"/>
                  </w:rPr>
                </w:rPrChange>
              </w:rPr>
              <w:t>-2</w:t>
            </w:r>
            <w:r w:rsidRPr="00BC1813">
              <w:rPr>
                <w:rPrChange w:id="750" w:author="David Dolch" w:date="2016-03-25T14:57:00Z">
                  <w:rPr>
                    <w:sz w:val="18"/>
                    <w:szCs w:val="18"/>
                  </w:rPr>
                </w:rPrChange>
              </w:rPr>
              <w:t xml:space="preserve">+2 </w:t>
            </w:r>
          </w:p>
          <w:p w:rsidR="006749C0" w:rsidRPr="00735B49" w:rsidRDefault="009B4FCC" w:rsidP="00BB26A8">
            <w:pPr>
              <w:rPr>
                <w:sz w:val="20"/>
                <w:szCs w:val="20"/>
              </w:rPr>
            </w:pPr>
            <w:r w:rsidRPr="00BC1813">
              <w:rPr>
                <w:rPrChange w:id="751" w:author="David Dolch" w:date="2016-03-25T14:57:00Z">
                  <w:rPr>
                    <w:sz w:val="18"/>
                    <w:szCs w:val="18"/>
                  </w:rPr>
                </w:rPrChange>
              </w:rPr>
              <w:t>so -2=3</w:t>
            </w:r>
            <w:r w:rsidRPr="00BC1813">
              <w:rPr>
                <w:vertAlign w:val="superscript"/>
                <w:rPrChange w:id="752" w:author="David Dolch" w:date="2016-03-25T14:57:00Z">
                  <w:rPr>
                    <w:sz w:val="18"/>
                    <w:szCs w:val="18"/>
                    <w:vertAlign w:val="superscript"/>
                  </w:rPr>
                </w:rPrChange>
              </w:rPr>
              <w:t>x</w:t>
            </w:r>
            <w:r w:rsidRPr="00BC1813">
              <w:rPr>
                <w:rPrChange w:id="753" w:author="David Dolch" w:date="2016-03-25T14:57:00Z">
                  <w:rPr>
                    <w:sz w:val="18"/>
                    <w:szCs w:val="18"/>
                  </w:rPr>
                </w:rPrChange>
              </w:rPr>
              <w:t>*(-1/9) then 18=3</w:t>
            </w:r>
            <w:r w:rsidRPr="00BC1813">
              <w:rPr>
                <w:vertAlign w:val="superscript"/>
                <w:rPrChange w:id="754" w:author="David Dolch" w:date="2016-03-25T14:57:00Z">
                  <w:rPr>
                    <w:sz w:val="18"/>
                    <w:szCs w:val="18"/>
                    <w:vertAlign w:val="superscript"/>
                  </w:rPr>
                </w:rPrChange>
              </w:rPr>
              <w:t>x</w:t>
            </w:r>
            <w:r w:rsidRPr="00BC1813">
              <w:rPr>
                <w:rPrChange w:id="755" w:author="David Dolch" w:date="2016-03-25T14:57:00Z">
                  <w:rPr>
                    <w:sz w:val="18"/>
                    <w:szCs w:val="18"/>
                  </w:rPr>
                </w:rPrChange>
              </w:rPr>
              <w:t xml:space="preserve"> apply inverse: log(</w:t>
            </w:r>
            <w:proofErr w:type="gramStart"/>
            <w:r w:rsidRPr="00BC1813">
              <w:rPr>
                <w:rPrChange w:id="756" w:author="David Dolch" w:date="2016-03-25T14:57:00Z">
                  <w:rPr>
                    <w:sz w:val="18"/>
                    <w:szCs w:val="18"/>
                  </w:rPr>
                </w:rPrChange>
              </w:rPr>
              <w:t>18)=</w:t>
            </w:r>
            <w:proofErr w:type="gramEnd"/>
            <w:r w:rsidRPr="00BC1813">
              <w:rPr>
                <w:rPrChange w:id="757" w:author="David Dolch" w:date="2016-03-25T14:57:00Z">
                  <w:rPr>
                    <w:sz w:val="18"/>
                    <w:szCs w:val="18"/>
                  </w:rPr>
                </w:rPrChange>
              </w:rPr>
              <w:t>log(3</w:t>
            </w:r>
            <w:r w:rsidRPr="00BC1813">
              <w:rPr>
                <w:vertAlign w:val="superscript"/>
                <w:rPrChange w:id="758" w:author="David Dolch" w:date="2016-03-25T14:57:00Z">
                  <w:rPr>
                    <w:sz w:val="18"/>
                    <w:szCs w:val="18"/>
                    <w:vertAlign w:val="superscript"/>
                  </w:rPr>
                </w:rPrChange>
              </w:rPr>
              <w:t>x</w:t>
            </w:r>
            <w:r w:rsidRPr="00BC1813">
              <w:rPr>
                <w:rPrChange w:id="759" w:author="David Dolch" w:date="2016-03-25T14:57:00Z">
                  <w:rPr>
                    <w:sz w:val="18"/>
                    <w:szCs w:val="18"/>
                  </w:rPr>
                </w:rPrChange>
              </w:rPr>
              <w:t>)</w:t>
            </w:r>
            <w:r w:rsidR="00567334" w:rsidRPr="00BC1813">
              <w:rPr>
                <w:rPrChange w:id="760" w:author="David Dolch" w:date="2016-03-25T14:57:00Z">
                  <w:rPr>
                    <w:sz w:val="18"/>
                    <w:szCs w:val="18"/>
                  </w:rPr>
                </w:rPrChange>
              </w:rPr>
              <w:t xml:space="preserve"> so log(18)=x*log(3) then</w:t>
            </w:r>
            <w:r w:rsidRPr="00BC1813">
              <w:rPr>
                <w:rPrChange w:id="761" w:author="David Dolch" w:date="2016-03-25T14:57:00Z">
                  <w:rPr>
                    <w:sz w:val="18"/>
                    <w:szCs w:val="18"/>
                  </w:rPr>
                </w:rPrChange>
              </w:rPr>
              <w:t xml:space="preserve"> log(18)/</w:t>
            </w:r>
            <w:r w:rsidR="00567334" w:rsidRPr="00BC1813">
              <w:rPr>
                <w:rPrChange w:id="762" w:author="David Dolch" w:date="2016-03-25T14:57:00Z">
                  <w:rPr>
                    <w:sz w:val="18"/>
                    <w:szCs w:val="18"/>
                  </w:rPr>
                </w:rPrChange>
              </w:rPr>
              <w:t>log(</w:t>
            </w:r>
            <w:r w:rsidRPr="00BC1813">
              <w:rPr>
                <w:rPrChange w:id="763" w:author="David Dolch" w:date="2016-03-25T14:57:00Z">
                  <w:rPr>
                    <w:sz w:val="18"/>
                    <w:szCs w:val="18"/>
                  </w:rPr>
                </w:rPrChange>
              </w:rPr>
              <w:t>3</w:t>
            </w:r>
            <w:r w:rsidR="00567334" w:rsidRPr="00BC1813">
              <w:rPr>
                <w:rPrChange w:id="764" w:author="David Dolch" w:date="2016-03-25T14:57:00Z">
                  <w:rPr>
                    <w:sz w:val="18"/>
                    <w:szCs w:val="18"/>
                  </w:rPr>
                </w:rPrChange>
              </w:rPr>
              <w:t>)</w:t>
            </w:r>
            <w:r w:rsidRPr="00BC1813">
              <w:rPr>
                <w:rPrChange w:id="765" w:author="David Dolch" w:date="2016-03-25T14:57:00Z">
                  <w:rPr>
                    <w:sz w:val="18"/>
                    <w:szCs w:val="18"/>
                  </w:rPr>
                </w:rPrChange>
              </w:rPr>
              <w:t>=x=2.6</w:t>
            </w:r>
          </w:p>
        </w:tc>
        <w:tc>
          <w:tcPr>
            <w:tcW w:w="5026" w:type="dxa"/>
          </w:tcPr>
          <w:p w:rsidR="00BB26A8" w:rsidRPr="00735B49" w:rsidRDefault="00BB26A8" w:rsidP="00EE44BE">
            <w:pPr>
              <w:rPr>
                <w:b/>
                <w:sz w:val="20"/>
                <w:szCs w:val="20"/>
              </w:rPr>
            </w:pPr>
            <w:r w:rsidRPr="00735B49">
              <w:rPr>
                <w:b/>
                <w:sz w:val="20"/>
                <w:szCs w:val="20"/>
              </w:rPr>
              <w:lastRenderedPageBreak/>
              <w:t>Student Demonstrations of Work:</w:t>
            </w:r>
          </w:p>
          <w:p w:rsidR="00BB26A8" w:rsidRPr="00735B49" w:rsidRDefault="00BB26A8" w:rsidP="00EE44BE">
            <w:pPr>
              <w:rPr>
                <w:b/>
                <w:sz w:val="20"/>
                <w:szCs w:val="20"/>
              </w:rPr>
            </w:pPr>
            <w:r w:rsidRPr="00735B49">
              <w:rPr>
                <w:b/>
                <w:sz w:val="20"/>
                <w:szCs w:val="20"/>
              </w:rPr>
              <w:t xml:space="preserve">Group A:  </w:t>
            </w:r>
          </w:p>
          <w:p w:rsidR="00BB26A8" w:rsidRPr="00735B49" w:rsidRDefault="00BB26A8" w:rsidP="00EE44BE">
            <w:pPr>
              <w:rPr>
                <w:sz w:val="20"/>
                <w:szCs w:val="20"/>
              </w:rPr>
            </w:pPr>
            <w:r w:rsidRPr="00735B49">
              <w:rPr>
                <w:sz w:val="20"/>
                <w:szCs w:val="20"/>
              </w:rPr>
              <w:t>“We focused on one point at first and then saw that each point is shifted vertically.  So first we have y=2</w:t>
            </w:r>
            <w:r w:rsidRPr="00735B49">
              <w:rPr>
                <w:sz w:val="20"/>
                <w:szCs w:val="20"/>
                <w:vertAlign w:val="superscript"/>
              </w:rPr>
              <w:t>x</w:t>
            </w:r>
            <w:r w:rsidRPr="00735B49">
              <w:rPr>
                <w:sz w:val="20"/>
                <w:szCs w:val="20"/>
              </w:rPr>
              <w:t xml:space="preserve"> and when x=0 this is the y intercept value.  If we compute this value for any value k that is added to this, then the output is increased by k units.”</w:t>
            </w:r>
          </w:p>
          <w:p w:rsidR="00776FF3" w:rsidRPr="00735B49" w:rsidRDefault="00BB26A8" w:rsidP="00EE44BE">
            <w:pPr>
              <w:rPr>
                <w:b/>
                <w:sz w:val="20"/>
                <w:szCs w:val="20"/>
              </w:rPr>
            </w:pPr>
            <w:r w:rsidRPr="00735B49">
              <w:rPr>
                <w:b/>
                <w:sz w:val="20"/>
                <w:szCs w:val="20"/>
              </w:rPr>
              <w:t>Group B:</w:t>
            </w:r>
          </w:p>
          <w:p w:rsidR="00643C7C" w:rsidRPr="00735B49" w:rsidRDefault="00776FF3" w:rsidP="00EE44BE">
            <w:pPr>
              <w:rPr>
                <w:sz w:val="20"/>
                <w:szCs w:val="20"/>
              </w:rPr>
            </w:pPr>
            <w:r w:rsidRPr="00735B49">
              <w:rPr>
                <w:sz w:val="20"/>
                <w:szCs w:val="20"/>
              </w:rPr>
              <w:t>“We first made a table of values to verify the input and output values for a few points.  We noticed the graph</w:t>
            </w:r>
            <w:r w:rsidR="00314BF9" w:rsidRPr="00735B49">
              <w:rPr>
                <w:sz w:val="20"/>
                <w:szCs w:val="20"/>
              </w:rPr>
              <w:t xml:space="preserve"> shifted</w:t>
            </w:r>
            <w:r w:rsidRPr="00735B49">
              <w:rPr>
                <w:sz w:val="20"/>
                <w:szCs w:val="20"/>
              </w:rPr>
              <w:t xml:space="preserve"> in the x direction by h units.  For example if</w:t>
            </w:r>
            <w:r w:rsidR="00643C7C" w:rsidRPr="00735B49">
              <w:rPr>
                <w:sz w:val="20"/>
                <w:szCs w:val="20"/>
              </w:rPr>
              <w:t xml:space="preserve"> b=2,</w:t>
            </w:r>
            <w:r w:rsidRPr="00735B49">
              <w:rPr>
                <w:sz w:val="20"/>
                <w:szCs w:val="20"/>
              </w:rPr>
              <w:t xml:space="preserve"> h=</w:t>
            </w:r>
            <w:r w:rsidR="00643C7C" w:rsidRPr="00735B49">
              <w:rPr>
                <w:sz w:val="20"/>
                <w:szCs w:val="20"/>
              </w:rPr>
              <w:t>-3 and</w:t>
            </w:r>
            <w:r w:rsidRPr="00735B49">
              <w:rPr>
                <w:sz w:val="20"/>
                <w:szCs w:val="20"/>
              </w:rPr>
              <w:t xml:space="preserve"> x=2 then</w:t>
            </w:r>
            <w:r w:rsidR="000E7C54" w:rsidRPr="00735B49">
              <w:rPr>
                <w:sz w:val="20"/>
                <w:szCs w:val="20"/>
              </w:rPr>
              <w:t xml:space="preserve"> </w:t>
            </w:r>
            <w:r w:rsidR="008F4CCC" w:rsidRPr="00735B49">
              <w:rPr>
                <w:sz w:val="20"/>
                <w:szCs w:val="20"/>
              </w:rPr>
              <w:t>b</w:t>
            </w:r>
            <w:r w:rsidR="008F4CCC" w:rsidRPr="00735B49">
              <w:rPr>
                <w:sz w:val="20"/>
                <w:szCs w:val="20"/>
                <w:vertAlign w:val="superscript"/>
              </w:rPr>
              <w:t>x</w:t>
            </w:r>
            <w:r w:rsidR="00643C7C" w:rsidRPr="00735B49">
              <w:rPr>
                <w:sz w:val="20"/>
                <w:szCs w:val="20"/>
                <w:vertAlign w:val="superscript"/>
              </w:rPr>
              <w:t>-h</w:t>
            </w:r>
            <w:r w:rsidR="008F4CCC" w:rsidRPr="00735B49">
              <w:rPr>
                <w:sz w:val="20"/>
                <w:szCs w:val="20"/>
              </w:rPr>
              <w:t>=</w:t>
            </w:r>
            <w:r w:rsidR="00643C7C" w:rsidRPr="00735B49">
              <w:rPr>
                <w:sz w:val="20"/>
                <w:szCs w:val="20"/>
              </w:rPr>
              <w:t>2</w:t>
            </w:r>
            <w:r w:rsidR="00643C7C" w:rsidRPr="00735B49">
              <w:rPr>
                <w:sz w:val="20"/>
                <w:szCs w:val="20"/>
                <w:vertAlign w:val="superscript"/>
              </w:rPr>
              <w:t>(2-(-3))</w:t>
            </w:r>
            <w:r w:rsidR="00643C7C" w:rsidRPr="00735B49">
              <w:rPr>
                <w:sz w:val="20"/>
                <w:szCs w:val="20"/>
              </w:rPr>
              <w:t>=2</w:t>
            </w:r>
            <w:r w:rsidR="00643C7C" w:rsidRPr="00735B49">
              <w:rPr>
                <w:sz w:val="20"/>
                <w:szCs w:val="20"/>
                <w:vertAlign w:val="superscript"/>
              </w:rPr>
              <w:t>5</w:t>
            </w:r>
            <w:r w:rsidR="00643C7C" w:rsidRPr="00735B49">
              <w:rPr>
                <w:sz w:val="20"/>
                <w:szCs w:val="20"/>
              </w:rPr>
              <w:t>=32</w:t>
            </w:r>
          </w:p>
          <w:p w:rsidR="002D0DE4" w:rsidRPr="00735B49" w:rsidRDefault="001800F3" w:rsidP="00EE44BE">
            <w:pPr>
              <w:rPr>
                <w:sz w:val="20"/>
                <w:szCs w:val="20"/>
              </w:rPr>
            </w:pPr>
            <w:r w:rsidRPr="00735B49">
              <w:rPr>
                <w:sz w:val="20"/>
                <w:szCs w:val="20"/>
              </w:rPr>
              <w:t xml:space="preserve">A phase shift to the right would come from decreasing </w:t>
            </w:r>
            <w:r w:rsidR="00D160CA" w:rsidRPr="00735B49">
              <w:rPr>
                <w:sz w:val="20"/>
                <w:szCs w:val="20"/>
              </w:rPr>
              <w:t>h</w:t>
            </w:r>
            <w:r w:rsidR="00C00F67" w:rsidRPr="00735B49">
              <w:rPr>
                <w:sz w:val="20"/>
                <w:szCs w:val="20"/>
              </w:rPr>
              <w:t xml:space="preserve"> by one unit</w:t>
            </w:r>
            <w:r w:rsidR="00643C7C" w:rsidRPr="00735B49">
              <w:rPr>
                <w:sz w:val="20"/>
                <w:szCs w:val="20"/>
              </w:rPr>
              <w:t xml:space="preserve"> because x is subtracted by h</w:t>
            </w:r>
            <w:r w:rsidR="00C00F67" w:rsidRPr="00735B49">
              <w:rPr>
                <w:sz w:val="20"/>
                <w:szCs w:val="20"/>
              </w:rPr>
              <w:t xml:space="preserve">.  If y </w:t>
            </w:r>
            <w:proofErr w:type="gramStart"/>
            <w:r w:rsidR="00643C7C" w:rsidRPr="00735B49">
              <w:rPr>
                <w:sz w:val="20"/>
                <w:szCs w:val="20"/>
              </w:rPr>
              <w:t>remains</w:t>
            </w:r>
            <w:proofErr w:type="gramEnd"/>
            <w:r w:rsidR="00643C7C" w:rsidRPr="00735B49">
              <w:rPr>
                <w:sz w:val="20"/>
                <w:szCs w:val="20"/>
              </w:rPr>
              <w:t xml:space="preserve"> the same and the shift is one unit to the right where</w:t>
            </w:r>
            <w:r w:rsidR="00C00F67" w:rsidRPr="00735B49">
              <w:rPr>
                <w:sz w:val="20"/>
                <w:szCs w:val="20"/>
              </w:rPr>
              <w:t xml:space="preserve"> x=3</w:t>
            </w:r>
            <w:r w:rsidR="00643C7C" w:rsidRPr="00735B49">
              <w:rPr>
                <w:sz w:val="20"/>
                <w:szCs w:val="20"/>
              </w:rPr>
              <w:t xml:space="preserve"> then h=</w:t>
            </w:r>
            <w:ins w:id="766" w:author="David Dolch" w:date="2016-03-25T14:40:00Z">
              <w:r w:rsidR="006749FB">
                <w:rPr>
                  <w:sz w:val="20"/>
                  <w:szCs w:val="20"/>
                </w:rPr>
                <w:t>-</w:t>
              </w:r>
            </w:ins>
            <w:r w:rsidR="00643C7C" w:rsidRPr="00735B49">
              <w:rPr>
                <w:sz w:val="20"/>
                <w:szCs w:val="20"/>
              </w:rPr>
              <w:t>2</w:t>
            </w:r>
            <w:r w:rsidR="00980794" w:rsidRPr="00735B49">
              <w:rPr>
                <w:sz w:val="20"/>
                <w:szCs w:val="20"/>
              </w:rPr>
              <w:t>.  We showed this by solving x-h=5 where x=3.  Since the base stayed the same, the exponent must remain the same to get the same output.</w:t>
            </w:r>
            <w:r w:rsidR="00C00F67" w:rsidRPr="00735B49">
              <w:rPr>
                <w:sz w:val="20"/>
                <w:szCs w:val="20"/>
              </w:rPr>
              <w:t>”</w:t>
            </w:r>
            <w:r w:rsidR="000E7C54" w:rsidRPr="00735B49">
              <w:rPr>
                <w:sz w:val="20"/>
                <w:szCs w:val="20"/>
              </w:rPr>
              <w:t xml:space="preserve"> </w:t>
            </w:r>
          </w:p>
          <w:p w:rsidR="00980794" w:rsidRPr="00735B49" w:rsidRDefault="00980794" w:rsidP="00EE44BE">
            <w:pPr>
              <w:rPr>
                <w:b/>
                <w:sz w:val="20"/>
                <w:szCs w:val="20"/>
              </w:rPr>
            </w:pPr>
            <w:r w:rsidRPr="00735B49">
              <w:rPr>
                <w:b/>
                <w:sz w:val="20"/>
                <w:szCs w:val="20"/>
              </w:rPr>
              <w:t>Group C:</w:t>
            </w:r>
          </w:p>
          <w:p w:rsidR="00776FF3" w:rsidRPr="00735B49" w:rsidRDefault="00776FF3" w:rsidP="00EE44BE">
            <w:pPr>
              <w:rPr>
                <w:sz w:val="20"/>
                <w:szCs w:val="20"/>
              </w:rPr>
            </w:pPr>
            <w:r w:rsidRPr="00735B49">
              <w:rPr>
                <w:sz w:val="20"/>
                <w:szCs w:val="20"/>
              </w:rPr>
              <w:t>“We first put y=a*(b)</w:t>
            </w:r>
            <w:r w:rsidRPr="00735B49">
              <w:rPr>
                <w:sz w:val="20"/>
                <w:szCs w:val="20"/>
                <w:vertAlign w:val="superscript"/>
              </w:rPr>
              <w:t>x-h</w:t>
            </w:r>
            <w:r w:rsidRPr="00735B49">
              <w:rPr>
                <w:sz w:val="20"/>
                <w:szCs w:val="20"/>
              </w:rPr>
              <w:t>+k into the form y=a*(b</w:t>
            </w:r>
            <w:r w:rsidRPr="00735B49">
              <w:rPr>
                <w:sz w:val="20"/>
                <w:szCs w:val="20"/>
                <w:vertAlign w:val="superscript"/>
              </w:rPr>
              <w:t>x</w:t>
            </w:r>
            <w:r w:rsidRPr="00735B49">
              <w:rPr>
                <w:sz w:val="20"/>
                <w:szCs w:val="20"/>
              </w:rPr>
              <w:t>*b</w:t>
            </w:r>
            <w:r w:rsidRPr="00735B49">
              <w:rPr>
                <w:sz w:val="20"/>
                <w:szCs w:val="20"/>
                <w:vertAlign w:val="superscript"/>
              </w:rPr>
              <w:t>-h</w:t>
            </w:r>
            <w:r w:rsidRPr="00735B49">
              <w:rPr>
                <w:sz w:val="20"/>
                <w:szCs w:val="20"/>
              </w:rPr>
              <w:t>)+k to see how h and x are related since we noticed the graph shifted horizontally with varying h</w:t>
            </w:r>
            <w:r w:rsidR="00980794" w:rsidRPr="00735B49">
              <w:rPr>
                <w:sz w:val="20"/>
                <w:szCs w:val="20"/>
              </w:rPr>
              <w:t xml:space="preserve"> we then concluded that since they share the same base that both shared a common factor of b</w:t>
            </w:r>
            <w:r w:rsidRPr="00735B49">
              <w:rPr>
                <w:sz w:val="20"/>
                <w:szCs w:val="20"/>
              </w:rPr>
              <w:t>.</w:t>
            </w:r>
            <w:r w:rsidR="00980794" w:rsidRPr="00735B49">
              <w:rPr>
                <w:sz w:val="20"/>
                <w:szCs w:val="20"/>
              </w:rPr>
              <w:t xml:space="preserve">  When h is increased by one unit then b</w:t>
            </w:r>
            <w:r w:rsidR="00980794" w:rsidRPr="00BF2854">
              <w:rPr>
                <w:sz w:val="20"/>
                <w:szCs w:val="20"/>
                <w:vertAlign w:val="superscript"/>
              </w:rPr>
              <w:t>-h</w:t>
            </w:r>
            <w:r w:rsidR="00BF2854">
              <w:rPr>
                <w:sz w:val="20"/>
                <w:szCs w:val="20"/>
              </w:rPr>
              <w:t xml:space="preserve"> l</w:t>
            </w:r>
            <w:r w:rsidR="00980794" w:rsidRPr="00735B49">
              <w:rPr>
                <w:sz w:val="20"/>
                <w:szCs w:val="20"/>
              </w:rPr>
              <w:t>oses a factor of b so x must increase by a factor of b to yield the same output.  So we show this through multiplication of the factors.  For example when b=2, a=1, h=</w:t>
            </w:r>
            <w:ins w:id="767" w:author="David Dolch" w:date="2016-03-25T14:49:00Z">
              <w:r w:rsidR="008D3BD8">
                <w:rPr>
                  <w:sz w:val="20"/>
                  <w:szCs w:val="20"/>
                </w:rPr>
                <w:t>-</w:t>
              </w:r>
            </w:ins>
            <w:r w:rsidR="00980794" w:rsidRPr="00735B49">
              <w:rPr>
                <w:sz w:val="20"/>
                <w:szCs w:val="20"/>
              </w:rPr>
              <w:t xml:space="preserve">1 and </w:t>
            </w:r>
            <w:r w:rsidR="00434D4F" w:rsidRPr="00735B49">
              <w:rPr>
                <w:sz w:val="20"/>
                <w:szCs w:val="20"/>
              </w:rPr>
              <w:t>x=2 we have b</w:t>
            </w:r>
            <w:r w:rsidR="00434D4F" w:rsidRPr="00735B49">
              <w:rPr>
                <w:sz w:val="20"/>
                <w:szCs w:val="20"/>
                <w:vertAlign w:val="superscript"/>
              </w:rPr>
              <w:t>x</w:t>
            </w:r>
            <w:r w:rsidR="00434D4F" w:rsidRPr="00735B49">
              <w:rPr>
                <w:sz w:val="20"/>
                <w:szCs w:val="20"/>
              </w:rPr>
              <w:t>*b</w:t>
            </w:r>
            <w:r w:rsidR="00434D4F" w:rsidRPr="00735B49">
              <w:rPr>
                <w:sz w:val="20"/>
                <w:szCs w:val="20"/>
                <w:vertAlign w:val="superscript"/>
              </w:rPr>
              <w:t>-h</w:t>
            </w:r>
            <w:proofErr w:type="gramStart"/>
            <w:r w:rsidR="00434D4F" w:rsidRPr="00735B49">
              <w:rPr>
                <w:sz w:val="20"/>
                <w:szCs w:val="20"/>
              </w:rPr>
              <w:t>=(</w:t>
            </w:r>
            <w:proofErr w:type="gramEnd"/>
            <w:r w:rsidR="00434D4F" w:rsidRPr="00735B49">
              <w:rPr>
                <w:sz w:val="20"/>
                <w:szCs w:val="20"/>
              </w:rPr>
              <w:t xml:space="preserve">2*2)*(2)=8. If h was </w:t>
            </w:r>
            <w:del w:id="768" w:author="David Dolch" w:date="2016-03-25T14:49:00Z">
              <w:r w:rsidR="00434D4F" w:rsidRPr="00735B49" w:rsidDel="008D3BD8">
                <w:rPr>
                  <w:sz w:val="20"/>
                  <w:szCs w:val="20"/>
                </w:rPr>
                <w:delText xml:space="preserve">increased </w:delText>
              </w:r>
            </w:del>
            <w:ins w:id="769" w:author="David Dolch" w:date="2016-03-25T14:49:00Z">
              <w:r w:rsidR="008D3BD8">
                <w:rPr>
                  <w:sz w:val="20"/>
                  <w:szCs w:val="20"/>
                </w:rPr>
                <w:t>decreas</w:t>
              </w:r>
              <w:r w:rsidR="008D3BD8" w:rsidRPr="00735B49">
                <w:rPr>
                  <w:sz w:val="20"/>
                  <w:szCs w:val="20"/>
                </w:rPr>
                <w:t xml:space="preserve">ed </w:t>
              </w:r>
            </w:ins>
            <w:r w:rsidR="00434D4F" w:rsidRPr="00735B49">
              <w:rPr>
                <w:sz w:val="20"/>
                <w:szCs w:val="20"/>
              </w:rPr>
              <w:t>by 1 unit where h=</w:t>
            </w:r>
            <w:ins w:id="770" w:author="David Dolch" w:date="2016-03-25T14:49:00Z">
              <w:r w:rsidR="008D3BD8">
                <w:rPr>
                  <w:sz w:val="20"/>
                  <w:szCs w:val="20"/>
                </w:rPr>
                <w:t>-</w:t>
              </w:r>
            </w:ins>
            <w:r w:rsidR="00434D4F" w:rsidRPr="00735B49">
              <w:rPr>
                <w:sz w:val="20"/>
                <w:szCs w:val="20"/>
              </w:rPr>
              <w:t xml:space="preserve">2 then x will shift to the left </w:t>
            </w:r>
            <w:r w:rsidR="00434D4F" w:rsidRPr="00735B49">
              <w:rPr>
                <w:sz w:val="20"/>
                <w:szCs w:val="20"/>
              </w:rPr>
              <w:lastRenderedPageBreak/>
              <w:t xml:space="preserve">to have the same number of 2’s.  So we have </w:t>
            </w:r>
            <w:proofErr w:type="spellStart"/>
            <w:r w:rsidR="00434D4F" w:rsidRPr="00735B49">
              <w:rPr>
                <w:sz w:val="20"/>
                <w:szCs w:val="20"/>
              </w:rPr>
              <w:t>b</w:t>
            </w:r>
            <w:r w:rsidR="00434D4F" w:rsidRPr="00735B49">
              <w:rPr>
                <w:sz w:val="20"/>
                <w:szCs w:val="20"/>
                <w:vertAlign w:val="superscript"/>
              </w:rPr>
              <w:t>x</w:t>
            </w:r>
            <w:proofErr w:type="spellEnd"/>
            <w:r w:rsidR="00434D4F" w:rsidRPr="00735B49">
              <w:rPr>
                <w:sz w:val="20"/>
                <w:szCs w:val="20"/>
              </w:rPr>
              <w:t>*b</w:t>
            </w:r>
            <w:r w:rsidR="00434D4F" w:rsidRPr="00735B49">
              <w:rPr>
                <w:sz w:val="20"/>
                <w:szCs w:val="20"/>
                <w:vertAlign w:val="superscript"/>
              </w:rPr>
              <w:t>-h</w:t>
            </w:r>
            <w:proofErr w:type="gramStart"/>
            <w:r w:rsidR="00434D4F" w:rsidRPr="00735B49">
              <w:rPr>
                <w:sz w:val="20"/>
                <w:szCs w:val="20"/>
              </w:rPr>
              <w:t>=(</w:t>
            </w:r>
            <w:proofErr w:type="gramEnd"/>
            <w:r w:rsidR="00434D4F" w:rsidRPr="00735B49">
              <w:rPr>
                <w:sz w:val="20"/>
                <w:szCs w:val="20"/>
              </w:rPr>
              <w:t>2)*(</w:t>
            </w:r>
            <w:ins w:id="771" w:author="David Dolch" w:date="2016-03-25T14:50:00Z">
              <w:r w:rsidR="008D3BD8">
                <w:rPr>
                  <w:sz w:val="20"/>
                  <w:szCs w:val="20"/>
                </w:rPr>
                <w:t>2*</w:t>
              </w:r>
            </w:ins>
            <w:r w:rsidR="00434D4F" w:rsidRPr="00735B49">
              <w:rPr>
                <w:sz w:val="20"/>
                <w:szCs w:val="20"/>
              </w:rPr>
              <w:t>2)</w:t>
            </w:r>
            <w:ins w:id="772" w:author="David Dolch" w:date="2016-03-25T14:50:00Z">
              <w:r w:rsidR="008D3BD8">
                <w:rPr>
                  <w:sz w:val="20"/>
                  <w:szCs w:val="20"/>
                </w:rPr>
                <w:t>=8</w:t>
              </w:r>
            </w:ins>
            <w:r w:rsidR="00434D4F" w:rsidRPr="00735B49">
              <w:rPr>
                <w:sz w:val="20"/>
                <w:szCs w:val="20"/>
              </w:rPr>
              <w:t xml:space="preserve"> where x=1.</w:t>
            </w:r>
            <w:r w:rsidRPr="00735B49">
              <w:rPr>
                <w:sz w:val="20"/>
                <w:szCs w:val="20"/>
              </w:rPr>
              <w:t xml:space="preserve">  </w:t>
            </w:r>
          </w:p>
          <w:p w:rsidR="00776FF3" w:rsidRPr="00735B49" w:rsidRDefault="00776FF3" w:rsidP="00EE44BE">
            <w:pPr>
              <w:rPr>
                <w:sz w:val="20"/>
                <w:szCs w:val="20"/>
              </w:rPr>
            </w:pPr>
          </w:p>
          <w:p w:rsidR="00D8735A" w:rsidRPr="00735B49" w:rsidRDefault="00D8735A" w:rsidP="00BB26A8">
            <w:pPr>
              <w:rPr>
                <w:b/>
                <w:sz w:val="20"/>
                <w:szCs w:val="20"/>
              </w:rPr>
            </w:pPr>
            <w:r w:rsidRPr="00735B49">
              <w:rPr>
                <w:b/>
                <w:sz w:val="20"/>
                <w:szCs w:val="20"/>
              </w:rPr>
              <w:t>Evidence of Student Engagement:</w:t>
            </w:r>
          </w:p>
          <w:p w:rsidR="00BB26A8" w:rsidRPr="00735B49" w:rsidRDefault="00BB26A8" w:rsidP="00BB26A8">
            <w:pPr>
              <w:rPr>
                <w:sz w:val="20"/>
                <w:szCs w:val="20"/>
              </w:rPr>
            </w:pPr>
            <w:r w:rsidRPr="00735B49">
              <w:rPr>
                <w:sz w:val="20"/>
                <w:szCs w:val="20"/>
              </w:rPr>
              <w:t xml:space="preserve">“The rate grows a times the exponential function.  If a were less than one but greater than zero this would decrease the rate of growth because the output from the exponential function would be multiplied by a number less than one.  If a were greater than one this would increase the rate of growth and the graph would stretch because all of the output values from the exponential function would be multiplied by a number greater than one.  If a were negative than this would flip </w:t>
            </w:r>
            <w:ins w:id="773" w:author="David Dolch" w:date="2016-03-25T14:51:00Z">
              <w:r w:rsidR="008D3BD8">
                <w:rPr>
                  <w:sz w:val="20"/>
                  <w:szCs w:val="20"/>
                </w:rPr>
                <w:t>the graph over the horizontal asymptote</w:t>
              </w:r>
            </w:ins>
            <w:del w:id="774" w:author="David Dolch" w:date="2016-03-25T14:51:00Z">
              <w:r w:rsidRPr="00735B49" w:rsidDel="008D3BD8">
                <w:rPr>
                  <w:sz w:val="20"/>
                  <w:szCs w:val="20"/>
                </w:rPr>
                <w:delText>over the x axis</w:delText>
              </w:r>
            </w:del>
            <w:r w:rsidRPr="00735B49">
              <w:rPr>
                <w:sz w:val="20"/>
                <w:szCs w:val="20"/>
              </w:rPr>
              <w:t xml:space="preserve"> because all of the output values </w:t>
            </w:r>
            <w:ins w:id="775" w:author="David Dolch" w:date="2016-03-25T14:53:00Z">
              <w:r w:rsidR="008D3BD8">
                <w:rPr>
                  <w:sz w:val="20"/>
                  <w:szCs w:val="20"/>
                </w:rPr>
                <w:t>would be opposite the exponential function</w:t>
              </w:r>
            </w:ins>
            <w:del w:id="776" w:author="David Dolch" w:date="2016-03-25T14:53:00Z">
              <w:r w:rsidRPr="00735B49" w:rsidDel="008D3BD8">
                <w:rPr>
                  <w:sz w:val="20"/>
                  <w:szCs w:val="20"/>
                </w:rPr>
                <w:delText>from the exponential function would be</w:delText>
              </w:r>
            </w:del>
            <w:del w:id="777" w:author="David Dolch" w:date="2016-03-25T14:52:00Z">
              <w:r w:rsidRPr="00735B49" w:rsidDel="008D3BD8">
                <w:rPr>
                  <w:sz w:val="20"/>
                  <w:szCs w:val="20"/>
                </w:rPr>
                <w:delText xml:space="preserve"> multiplied by a negative value</w:delText>
              </w:r>
            </w:del>
            <w:r w:rsidRPr="00735B49">
              <w:rPr>
                <w:sz w:val="20"/>
                <w:szCs w:val="20"/>
              </w:rPr>
              <w:t>.”</w:t>
            </w:r>
          </w:p>
          <w:p w:rsidR="00BB26A8" w:rsidRPr="00735B49" w:rsidDel="00BC1813" w:rsidRDefault="00BB26A8" w:rsidP="00BB26A8">
            <w:pPr>
              <w:rPr>
                <w:del w:id="778" w:author="David Dolch" w:date="2016-03-25T14:54:00Z"/>
                <w:sz w:val="20"/>
                <w:szCs w:val="20"/>
              </w:rPr>
            </w:pPr>
            <w:r w:rsidRPr="00735B49">
              <w:rPr>
                <w:sz w:val="20"/>
                <w:szCs w:val="20"/>
              </w:rPr>
              <w:t>“Yes, the domain always remains the same when varying a but the range would change when a was negative.”</w:t>
            </w:r>
          </w:p>
          <w:p w:rsidR="00EE44BE" w:rsidRPr="00735B49" w:rsidRDefault="00BB26A8" w:rsidP="00EE44BE">
            <w:pPr>
              <w:rPr>
                <w:sz w:val="20"/>
                <w:szCs w:val="20"/>
              </w:rPr>
            </w:pPr>
            <w:del w:id="779" w:author="David Dolch" w:date="2016-03-25T14:54:00Z">
              <w:r w:rsidRPr="00735B49" w:rsidDel="00BC1813">
                <w:rPr>
                  <w:sz w:val="20"/>
                  <w:szCs w:val="20"/>
                </w:rPr>
                <w:delText>“No, the domain changes when b is varied.”</w:delText>
              </w:r>
            </w:del>
          </w:p>
        </w:tc>
      </w:tr>
      <w:tr w:rsidR="00291778" w:rsidTr="00735B49">
        <w:trPr>
          <w:trHeight w:val="70"/>
        </w:trPr>
        <w:tc>
          <w:tcPr>
            <w:tcW w:w="705" w:type="dxa"/>
          </w:tcPr>
          <w:p w:rsidR="00EE44BE" w:rsidRPr="008B4CE9" w:rsidRDefault="00EE44BE" w:rsidP="00EE44BE">
            <w:r w:rsidRPr="008B4CE9">
              <w:lastRenderedPageBreak/>
              <w:t>10</w:t>
            </w:r>
          </w:p>
        </w:tc>
        <w:tc>
          <w:tcPr>
            <w:tcW w:w="3430" w:type="dxa"/>
          </w:tcPr>
          <w:p w:rsidR="00EE44BE" w:rsidRPr="00735B49" w:rsidRDefault="00EE44BE" w:rsidP="00EE44BE">
            <w:pPr>
              <w:jc w:val="center"/>
              <w:rPr>
                <w:b/>
                <w:sz w:val="20"/>
                <w:szCs w:val="20"/>
              </w:rPr>
            </w:pPr>
            <w:r w:rsidRPr="00735B49">
              <w:rPr>
                <w:b/>
                <w:sz w:val="20"/>
                <w:szCs w:val="20"/>
              </w:rPr>
              <w:t>Extension</w:t>
            </w:r>
          </w:p>
          <w:p w:rsidR="00EE44BE" w:rsidRPr="00735B49" w:rsidRDefault="00AF02C1" w:rsidP="007053EF">
            <w:pPr>
              <w:rPr>
                <w:b/>
                <w:sz w:val="20"/>
                <w:szCs w:val="20"/>
              </w:rPr>
            </w:pPr>
            <w:r w:rsidRPr="00735B49">
              <w:rPr>
                <w:b/>
                <w:sz w:val="20"/>
                <w:szCs w:val="20"/>
              </w:rPr>
              <w:t>Graph</w:t>
            </w:r>
            <w:r w:rsidR="007053EF" w:rsidRPr="00735B49">
              <w:rPr>
                <w:b/>
                <w:sz w:val="20"/>
                <w:szCs w:val="20"/>
              </w:rPr>
              <w:t xml:space="preserve"> these problems for a homework assignment and identify the domain, range, asymptotes</w:t>
            </w:r>
            <w:del w:id="780" w:author="David Dolch" w:date="2016-03-25T14:58:00Z">
              <w:r w:rsidR="007053EF" w:rsidRPr="00735B49" w:rsidDel="00BC1813">
                <w:rPr>
                  <w:b/>
                  <w:sz w:val="20"/>
                  <w:szCs w:val="20"/>
                </w:rPr>
                <w:delText>, end behavior</w:delText>
              </w:r>
              <w:r w:rsidRPr="00735B49" w:rsidDel="00BC1813">
                <w:rPr>
                  <w:b/>
                  <w:sz w:val="20"/>
                  <w:szCs w:val="20"/>
                </w:rPr>
                <w:delText>,</w:delText>
              </w:r>
            </w:del>
            <w:ins w:id="781" w:author="David Dolch" w:date="2016-03-25T14:58:00Z">
              <w:r w:rsidR="00BC1813">
                <w:rPr>
                  <w:b/>
                  <w:sz w:val="20"/>
                  <w:szCs w:val="20"/>
                </w:rPr>
                <w:t>,</w:t>
              </w:r>
            </w:ins>
            <w:ins w:id="782" w:author="David Dolch" w:date="2016-03-25T14:59:00Z">
              <w:r w:rsidR="00BC1813">
                <w:rPr>
                  <w:b/>
                  <w:sz w:val="20"/>
                  <w:szCs w:val="20"/>
                </w:rPr>
                <w:t xml:space="preserve"> end behavior,</w:t>
              </w:r>
            </w:ins>
            <w:ins w:id="783" w:author="David Dolch" w:date="2016-03-25T14:58:00Z">
              <w:r w:rsidR="00BC1813">
                <w:rPr>
                  <w:b/>
                  <w:sz w:val="20"/>
                  <w:szCs w:val="20"/>
                </w:rPr>
                <w:t xml:space="preserve"> </w:t>
              </w:r>
            </w:ins>
            <w:del w:id="784" w:author="David Dolch" w:date="2016-03-25T14:58:00Z">
              <w:r w:rsidRPr="00735B49" w:rsidDel="00BC1813">
                <w:rPr>
                  <w:b/>
                  <w:sz w:val="20"/>
                  <w:szCs w:val="20"/>
                </w:rPr>
                <w:delText xml:space="preserve"> </w:delText>
              </w:r>
            </w:del>
            <w:r w:rsidRPr="00735B49">
              <w:rPr>
                <w:b/>
                <w:sz w:val="20"/>
                <w:szCs w:val="20"/>
              </w:rPr>
              <w:t>intercepts</w:t>
            </w:r>
            <w:r w:rsidR="007053EF" w:rsidRPr="00735B49">
              <w:rPr>
                <w:b/>
                <w:sz w:val="20"/>
                <w:szCs w:val="20"/>
              </w:rPr>
              <w:t xml:space="preserve"> and if the graph is increasing or decreasing</w:t>
            </w:r>
            <w:r w:rsidRPr="00735B49">
              <w:rPr>
                <w:b/>
                <w:sz w:val="20"/>
                <w:szCs w:val="20"/>
              </w:rPr>
              <w:t>.</w:t>
            </w:r>
          </w:p>
        </w:tc>
        <w:tc>
          <w:tcPr>
            <w:tcW w:w="5026" w:type="dxa"/>
          </w:tcPr>
          <w:p w:rsidR="00EE44BE" w:rsidRPr="00D552BF" w:rsidRDefault="00D552BF" w:rsidP="00D552BF">
            <w:pPr>
              <w:rPr>
                <w:b/>
                <w:sz w:val="20"/>
                <w:szCs w:val="20"/>
              </w:rPr>
            </w:pPr>
            <w:r w:rsidRPr="00D552BF">
              <w:rPr>
                <w:b/>
                <w:sz w:val="20"/>
                <w:szCs w:val="20"/>
              </w:rPr>
              <w:t>Homework Problems</w:t>
            </w:r>
          </w:p>
          <w:p w:rsidR="007053EF" w:rsidRPr="00735B49" w:rsidRDefault="007053EF" w:rsidP="007053EF">
            <w:pPr>
              <w:pStyle w:val="ListParagraph"/>
              <w:numPr>
                <w:ilvl w:val="0"/>
                <w:numId w:val="1"/>
              </w:numPr>
              <w:rPr>
                <w:sz w:val="20"/>
                <w:szCs w:val="20"/>
              </w:rPr>
            </w:pPr>
            <w:r w:rsidRPr="00735B49">
              <w:rPr>
                <w:sz w:val="20"/>
                <w:szCs w:val="20"/>
              </w:rPr>
              <w:t>Y=5(1/3)</w:t>
            </w:r>
            <w:r w:rsidRPr="00735B49">
              <w:rPr>
                <w:sz w:val="20"/>
                <w:szCs w:val="20"/>
                <w:vertAlign w:val="superscript"/>
              </w:rPr>
              <w:t>x+3</w:t>
            </w:r>
            <w:r w:rsidRPr="00735B49">
              <w:rPr>
                <w:sz w:val="20"/>
                <w:szCs w:val="20"/>
              </w:rPr>
              <w:t>-2</w:t>
            </w:r>
          </w:p>
          <w:p w:rsidR="007053EF" w:rsidRPr="00735B49" w:rsidRDefault="007053EF" w:rsidP="007053EF">
            <w:pPr>
              <w:pStyle w:val="ListParagraph"/>
              <w:numPr>
                <w:ilvl w:val="0"/>
                <w:numId w:val="1"/>
              </w:numPr>
              <w:rPr>
                <w:sz w:val="20"/>
                <w:szCs w:val="20"/>
              </w:rPr>
            </w:pPr>
            <w:r w:rsidRPr="00735B49">
              <w:rPr>
                <w:sz w:val="20"/>
                <w:szCs w:val="20"/>
              </w:rPr>
              <w:t>Y=</w:t>
            </w:r>
            <w:r w:rsidR="00085586">
              <w:rPr>
                <w:sz w:val="20"/>
                <w:szCs w:val="20"/>
              </w:rPr>
              <w:t>-</w:t>
            </w:r>
            <w:r w:rsidRPr="00735B49">
              <w:rPr>
                <w:sz w:val="20"/>
                <w:szCs w:val="20"/>
              </w:rPr>
              <w:t>1/2(2)</w:t>
            </w:r>
            <w:r w:rsidRPr="00735B49">
              <w:rPr>
                <w:sz w:val="20"/>
                <w:szCs w:val="20"/>
                <w:vertAlign w:val="superscript"/>
              </w:rPr>
              <w:t>x-1</w:t>
            </w:r>
            <w:r w:rsidRPr="00735B49">
              <w:rPr>
                <w:sz w:val="20"/>
                <w:szCs w:val="20"/>
              </w:rPr>
              <w:t>+4</w:t>
            </w:r>
          </w:p>
          <w:p w:rsidR="007053EF" w:rsidRPr="00085586" w:rsidRDefault="007053EF" w:rsidP="00085586">
            <w:pPr>
              <w:ind w:left="360"/>
              <w:rPr>
                <w:sz w:val="20"/>
                <w:szCs w:val="20"/>
              </w:rPr>
            </w:pPr>
          </w:p>
        </w:tc>
      </w:tr>
    </w:tbl>
    <w:p w:rsidR="00B71FBF" w:rsidRDefault="00B71FBF" w:rsidP="004D3F6B">
      <w:pPr>
        <w:jc w:val="center"/>
        <w:rPr>
          <w:b/>
        </w:rPr>
      </w:pPr>
      <w:r>
        <w:rPr>
          <w:b/>
        </w:rPr>
        <w:t>Homework Solutions:</w:t>
      </w:r>
    </w:p>
    <w:p w:rsidR="007C2327" w:rsidRPr="00FF2276" w:rsidRDefault="00FF2276" w:rsidP="00FF2276">
      <w:pPr>
        <w:rPr>
          <w:sz w:val="20"/>
          <w:szCs w:val="20"/>
        </w:rPr>
      </w:pPr>
      <w:r>
        <w:rPr>
          <w:sz w:val="20"/>
          <w:szCs w:val="20"/>
        </w:rPr>
        <w:t>Problem 1:  y</w:t>
      </w:r>
      <w:r w:rsidR="007C2327" w:rsidRPr="00FF2276">
        <w:rPr>
          <w:sz w:val="20"/>
          <w:szCs w:val="20"/>
        </w:rPr>
        <w:t>=5(1/3)</w:t>
      </w:r>
      <w:r w:rsidR="007C2327" w:rsidRPr="00FF2276">
        <w:rPr>
          <w:sz w:val="20"/>
          <w:szCs w:val="20"/>
          <w:vertAlign w:val="superscript"/>
        </w:rPr>
        <w:t>x+3</w:t>
      </w:r>
      <w:r w:rsidR="007C2327" w:rsidRPr="00FF2276">
        <w:rPr>
          <w:sz w:val="20"/>
          <w:szCs w:val="20"/>
        </w:rPr>
        <w:t>-2</w:t>
      </w:r>
    </w:p>
    <w:p w:rsidR="00B71FBF" w:rsidRDefault="00FF2276" w:rsidP="00B71FBF">
      <w:pPr>
        <w:rPr>
          <w:b/>
        </w:rPr>
      </w:pPr>
      <w:r>
        <w:rPr>
          <w:b/>
          <w:noProof/>
        </w:rPr>
        <w:drawing>
          <wp:inline distT="0" distB="0" distL="0" distR="0">
            <wp:extent cx="1431985" cy="116180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43402" cy="1171068"/>
                    </a:xfrm>
                    <a:prstGeom prst="rect">
                      <a:avLst/>
                    </a:prstGeom>
                    <a:noFill/>
                    <a:ln>
                      <a:noFill/>
                    </a:ln>
                  </pic:spPr>
                </pic:pic>
              </a:graphicData>
            </a:graphic>
          </wp:inline>
        </w:drawing>
      </w:r>
    </w:p>
    <w:p w:rsidR="00B71FBF" w:rsidRDefault="00B71FBF" w:rsidP="007C2327">
      <w:pPr>
        <w:contextualSpacing/>
      </w:pPr>
      <w:r w:rsidRPr="00B71FBF">
        <w:t>Domain: (0,∞)</w:t>
      </w:r>
    </w:p>
    <w:p w:rsidR="00B71FBF" w:rsidRDefault="00B71FBF" w:rsidP="007C2327">
      <w:pPr>
        <w:contextualSpacing/>
      </w:pPr>
      <w:r>
        <w:t>Range: (-∞,-2)</w:t>
      </w:r>
    </w:p>
    <w:p w:rsidR="00F50079" w:rsidRDefault="00F50079" w:rsidP="007C2327">
      <w:pPr>
        <w:contextualSpacing/>
        <w:rPr>
          <w:sz w:val="20"/>
          <w:szCs w:val="20"/>
        </w:rPr>
      </w:pPr>
      <w:r>
        <w:t>End Behavior:  As x approach</w:t>
      </w:r>
      <w:r w:rsidR="00085586">
        <w:t>es</w:t>
      </w:r>
      <w:r>
        <w:t xml:space="preserve"> infinity y approaches -2 be</w:t>
      </w:r>
      <w:r w:rsidR="00085586">
        <w:t xml:space="preserve">cause </w:t>
      </w:r>
      <w:r w:rsidR="00085586" w:rsidRPr="00735B49">
        <w:rPr>
          <w:sz w:val="20"/>
          <w:szCs w:val="20"/>
        </w:rPr>
        <w:t>5(1/3)</w:t>
      </w:r>
      <w:r w:rsidR="00085586" w:rsidRPr="00735B49">
        <w:rPr>
          <w:sz w:val="20"/>
          <w:szCs w:val="20"/>
          <w:vertAlign w:val="superscript"/>
        </w:rPr>
        <w:t>x+3</w:t>
      </w:r>
      <w:r w:rsidR="00085586">
        <w:rPr>
          <w:sz w:val="20"/>
          <w:szCs w:val="20"/>
        </w:rPr>
        <w:t xml:space="preserve"> can only be positive values and then the graph gets shifted down k units.  So the asymptote moves from y=0 to y=-2.  As x approaches negative infinity y approaches infinity.</w:t>
      </w:r>
    </w:p>
    <w:p w:rsidR="00085586" w:rsidRDefault="00085586" w:rsidP="007C2327">
      <w:pPr>
        <w:contextualSpacing/>
        <w:rPr>
          <w:sz w:val="20"/>
          <w:szCs w:val="20"/>
        </w:rPr>
      </w:pPr>
      <w:r>
        <w:rPr>
          <w:sz w:val="20"/>
          <w:szCs w:val="20"/>
        </w:rPr>
        <w:t>Asymptote at y=-2</w:t>
      </w:r>
    </w:p>
    <w:p w:rsidR="00085586" w:rsidRPr="00085586" w:rsidRDefault="00085586" w:rsidP="007C2327">
      <w:pPr>
        <w:contextualSpacing/>
      </w:pPr>
      <w:r>
        <w:t>The graph is decreasing because b is less one but greater than zero.  The outputs will be smaller when x increases because when a fraction is multiplied to another fraction this reduces the value.</w:t>
      </w:r>
    </w:p>
    <w:p w:rsidR="00F50079" w:rsidRDefault="00B71FBF" w:rsidP="007C2327">
      <w:pPr>
        <w:contextualSpacing/>
      </w:pPr>
      <w:r>
        <w:t xml:space="preserve">x-intercept:  </w:t>
      </w:r>
    </w:p>
    <w:p w:rsidR="008146E4" w:rsidRDefault="007C2327" w:rsidP="007C2327">
      <w:pPr>
        <w:contextualSpacing/>
      </w:pPr>
      <w:r>
        <w:t>Graphical find x=-2.17</w:t>
      </w:r>
    </w:p>
    <w:p w:rsidR="00F50079" w:rsidRDefault="00F50079" w:rsidP="007C2327">
      <w:pPr>
        <w:contextualSpacing/>
      </w:pPr>
      <w:r>
        <w:t>Or solve by applying the inverse function, log()</w:t>
      </w:r>
      <w:r w:rsidR="004636D4">
        <w:t xml:space="preserve"> / set y=0</w:t>
      </w:r>
    </w:p>
    <w:p w:rsidR="00B71FBF" w:rsidRDefault="00B71FBF" w:rsidP="008146E4">
      <w:r>
        <w:t>0=5*(1/3)</w:t>
      </w:r>
      <w:r w:rsidRPr="00B71FBF">
        <w:rPr>
          <w:vertAlign w:val="superscript"/>
        </w:rPr>
        <w:t>x</w:t>
      </w:r>
      <w:r>
        <w:t>*(1/3)</w:t>
      </w:r>
      <w:r w:rsidRPr="00B71FBF">
        <w:rPr>
          <w:vertAlign w:val="superscript"/>
        </w:rPr>
        <w:t>3</w:t>
      </w:r>
      <w:r>
        <w:t>-2</w:t>
      </w:r>
    </w:p>
    <w:p w:rsidR="008146E4" w:rsidRDefault="008146E4" w:rsidP="00B71FBF">
      <w:r>
        <w:t>2=(</w:t>
      </w:r>
      <w:r w:rsidR="007C2327">
        <w:t>5/</w:t>
      </w:r>
      <w:r w:rsidR="00F50079">
        <w:t>27</w:t>
      </w:r>
      <w:r>
        <w:t>)*(1/3)</w:t>
      </w:r>
      <w:r w:rsidRPr="008146E4">
        <w:rPr>
          <w:vertAlign w:val="superscript"/>
        </w:rPr>
        <w:t>x</w:t>
      </w:r>
    </w:p>
    <w:p w:rsidR="008146E4" w:rsidRDefault="00F50079" w:rsidP="00B71FBF">
      <w:pPr>
        <w:rPr>
          <w:vertAlign w:val="superscript"/>
        </w:rPr>
      </w:pPr>
      <w:r>
        <w:lastRenderedPageBreak/>
        <w:t>(</w:t>
      </w:r>
      <w:r w:rsidR="007C2327">
        <w:t>(</w:t>
      </w:r>
      <w:r>
        <w:t>2</w:t>
      </w:r>
      <w:r w:rsidR="007C2327">
        <w:t>7*2)</w:t>
      </w:r>
      <w:r>
        <w:t>/</w:t>
      </w:r>
      <w:r w:rsidR="007C2327">
        <w:t>5</w:t>
      </w:r>
      <w:r w:rsidR="008146E4">
        <w:t>)=(1/3)</w:t>
      </w:r>
      <w:r w:rsidR="008146E4" w:rsidRPr="008146E4">
        <w:rPr>
          <w:vertAlign w:val="superscript"/>
        </w:rPr>
        <w:t>x</w:t>
      </w:r>
    </w:p>
    <w:p w:rsidR="008146E4" w:rsidRDefault="007C2327" w:rsidP="00B71FBF">
      <w:r>
        <w:t>(</w:t>
      </w:r>
      <w:r w:rsidR="008146E4">
        <w:t>Log(</w:t>
      </w:r>
      <w:r w:rsidR="00F50079">
        <w:t>2</w:t>
      </w:r>
      <w:r>
        <w:t>7</w:t>
      </w:r>
      <w:r w:rsidR="008146E4">
        <w:t>)</w:t>
      </w:r>
      <w:r>
        <w:t>+log(2))-log(5</w:t>
      </w:r>
      <w:r w:rsidR="00F50079">
        <w:t>)</w:t>
      </w:r>
      <w:r w:rsidR="008146E4">
        <w:t>=log((1/3)</w:t>
      </w:r>
      <w:r w:rsidR="008146E4" w:rsidRPr="008146E4">
        <w:rPr>
          <w:vertAlign w:val="superscript"/>
        </w:rPr>
        <w:t>x</w:t>
      </w:r>
      <w:r w:rsidR="008146E4">
        <w:t>)</w:t>
      </w:r>
    </w:p>
    <w:p w:rsidR="008146E4" w:rsidRDefault="007C2327" w:rsidP="00B71FBF">
      <w:r>
        <w:t>((Log(27)+log(2))-log(5))=</w:t>
      </w:r>
      <w:r w:rsidR="008146E4">
        <w:t>xlog(1/3)</w:t>
      </w:r>
    </w:p>
    <w:p w:rsidR="008146E4" w:rsidRDefault="007C2327" w:rsidP="00B71FBF">
      <w:r>
        <w:t>((Log(27)+log(2))-log(5))/(log(1/3))</w:t>
      </w:r>
    </w:p>
    <w:p w:rsidR="007C2327" w:rsidRDefault="00FF2276" w:rsidP="00B71FBF">
      <w:r>
        <w:t>x</w:t>
      </w:r>
      <w:r w:rsidR="007C2327">
        <w:t>=-2.17</w:t>
      </w:r>
    </w:p>
    <w:p w:rsidR="004636D4" w:rsidRDefault="00FF2276" w:rsidP="00B71FBF">
      <w:r>
        <w:t>y</w:t>
      </w:r>
      <w:r w:rsidR="00085586">
        <w:t xml:space="preserve"> intercept:  Graphical find </w:t>
      </w:r>
      <w:r w:rsidR="004636D4">
        <w:t>y=-1.81</w:t>
      </w:r>
    </w:p>
    <w:p w:rsidR="004636D4" w:rsidRDefault="004636D4" w:rsidP="00B71FBF">
      <w:r>
        <w:t>Solve by setting x=0:</w:t>
      </w:r>
    </w:p>
    <w:p w:rsidR="00B71FBF" w:rsidRDefault="00085586" w:rsidP="00B71FBF">
      <w:r>
        <w:t>y=</w:t>
      </w:r>
      <w:r w:rsidR="007C2327">
        <w:t>5*(1/3)</w:t>
      </w:r>
      <w:r w:rsidR="007C2327" w:rsidRPr="007C2327">
        <w:rPr>
          <w:vertAlign w:val="superscript"/>
        </w:rPr>
        <w:t>0</w:t>
      </w:r>
      <w:r w:rsidR="007C2327">
        <w:t>*(1/3)</w:t>
      </w:r>
      <w:r w:rsidR="007C2327" w:rsidRPr="007C2327">
        <w:rPr>
          <w:vertAlign w:val="superscript"/>
        </w:rPr>
        <w:t>3</w:t>
      </w:r>
      <w:r w:rsidR="007C2327">
        <w:t>-2=(5/27)-2=(5-54)/(27)</w:t>
      </w:r>
      <w:r w:rsidR="004636D4">
        <w:t>=-1.81</w:t>
      </w:r>
    </w:p>
    <w:p w:rsidR="00FF2276" w:rsidRDefault="00FF2276" w:rsidP="00FF2276">
      <w:pPr>
        <w:pStyle w:val="ListParagraph"/>
        <w:rPr>
          <w:sz w:val="20"/>
          <w:szCs w:val="20"/>
        </w:rPr>
      </w:pPr>
    </w:p>
    <w:p w:rsidR="00FF2276" w:rsidRDefault="00FF2276" w:rsidP="00FF2276">
      <w:pPr>
        <w:pStyle w:val="ListParagraph"/>
        <w:rPr>
          <w:sz w:val="20"/>
          <w:szCs w:val="20"/>
        </w:rPr>
      </w:pPr>
    </w:p>
    <w:p w:rsidR="00FF2276" w:rsidRDefault="00FF2276" w:rsidP="00FF2276">
      <w:pPr>
        <w:pStyle w:val="ListParagraph"/>
        <w:rPr>
          <w:sz w:val="20"/>
          <w:szCs w:val="20"/>
        </w:rPr>
      </w:pPr>
    </w:p>
    <w:p w:rsidR="00FF2276" w:rsidRDefault="00FF2276" w:rsidP="00FF2276">
      <w:pPr>
        <w:pStyle w:val="ListParagraph"/>
        <w:rPr>
          <w:sz w:val="20"/>
          <w:szCs w:val="20"/>
        </w:rPr>
      </w:pPr>
    </w:p>
    <w:p w:rsidR="00FF2276" w:rsidRDefault="00FF2276" w:rsidP="00FF2276">
      <w:pPr>
        <w:pStyle w:val="ListParagraph"/>
        <w:rPr>
          <w:sz w:val="20"/>
          <w:szCs w:val="20"/>
        </w:rPr>
      </w:pPr>
    </w:p>
    <w:p w:rsidR="00FF2276" w:rsidRDefault="00FF2276" w:rsidP="00FF2276">
      <w:pPr>
        <w:pStyle w:val="ListParagraph"/>
        <w:rPr>
          <w:sz w:val="20"/>
          <w:szCs w:val="20"/>
        </w:rPr>
      </w:pPr>
    </w:p>
    <w:p w:rsidR="00FF2276" w:rsidRDefault="00FF2276" w:rsidP="00FF2276">
      <w:pPr>
        <w:rPr>
          <w:sz w:val="20"/>
          <w:szCs w:val="20"/>
        </w:rPr>
      </w:pPr>
    </w:p>
    <w:p w:rsidR="00FF2276" w:rsidRDefault="00FF2276" w:rsidP="00FF2276">
      <w:pPr>
        <w:rPr>
          <w:sz w:val="20"/>
          <w:szCs w:val="20"/>
        </w:rPr>
      </w:pPr>
    </w:p>
    <w:p w:rsidR="00FF2276" w:rsidRPr="00FF2276" w:rsidRDefault="00FF2276" w:rsidP="00FF2276">
      <w:pPr>
        <w:rPr>
          <w:sz w:val="20"/>
          <w:szCs w:val="20"/>
        </w:rPr>
      </w:pPr>
      <w:r w:rsidRPr="00FF2276">
        <w:rPr>
          <w:sz w:val="20"/>
          <w:szCs w:val="20"/>
        </w:rPr>
        <w:t xml:space="preserve">Problem 2: </w:t>
      </w:r>
      <w:r>
        <w:rPr>
          <w:sz w:val="20"/>
          <w:szCs w:val="20"/>
        </w:rPr>
        <w:t>y</w:t>
      </w:r>
      <w:r w:rsidRPr="00FF2276">
        <w:rPr>
          <w:sz w:val="20"/>
          <w:szCs w:val="20"/>
        </w:rPr>
        <w:t>=-1/2(2)</w:t>
      </w:r>
      <w:r w:rsidRPr="00FF2276">
        <w:rPr>
          <w:sz w:val="20"/>
          <w:szCs w:val="20"/>
          <w:vertAlign w:val="superscript"/>
        </w:rPr>
        <w:t>x-1</w:t>
      </w:r>
      <w:r w:rsidRPr="00FF2276">
        <w:rPr>
          <w:sz w:val="20"/>
          <w:szCs w:val="20"/>
        </w:rPr>
        <w:t>+4</w:t>
      </w:r>
    </w:p>
    <w:p w:rsidR="008146E4" w:rsidRDefault="00600781" w:rsidP="00B71FBF">
      <w:r>
        <w:rPr>
          <w:noProof/>
        </w:rPr>
        <w:drawing>
          <wp:inline distT="0" distB="0" distL="0" distR="0">
            <wp:extent cx="2162833" cy="1388374"/>
            <wp:effectExtent l="0" t="0" r="889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180253" cy="1399556"/>
                    </a:xfrm>
                    <a:prstGeom prst="rect">
                      <a:avLst/>
                    </a:prstGeom>
                    <a:noFill/>
                    <a:ln>
                      <a:noFill/>
                    </a:ln>
                  </pic:spPr>
                </pic:pic>
              </a:graphicData>
            </a:graphic>
          </wp:inline>
        </w:drawing>
      </w:r>
    </w:p>
    <w:p w:rsidR="00600781" w:rsidRDefault="00600781" w:rsidP="004636D4">
      <w:pPr>
        <w:contextualSpacing/>
      </w:pPr>
      <w:r>
        <w:t>Domain: (-∞,∞)</w:t>
      </w:r>
    </w:p>
    <w:p w:rsidR="00600781" w:rsidRDefault="00600781" w:rsidP="004636D4">
      <w:pPr>
        <w:contextualSpacing/>
      </w:pPr>
      <w:r>
        <w:t>Range:(4,-∞)</w:t>
      </w:r>
    </w:p>
    <w:p w:rsidR="00600781" w:rsidRDefault="00600781" w:rsidP="004636D4">
      <w:pPr>
        <w:contextualSpacing/>
      </w:pPr>
      <w:r>
        <w:t xml:space="preserve">End Behavior:  As x approaches infinity y approaches negative infinity.  As x approaches negative infinity y approaches 4.  </w:t>
      </w:r>
    </w:p>
    <w:p w:rsidR="00600781" w:rsidRDefault="00600781" w:rsidP="004636D4">
      <w:pPr>
        <w:contextualSpacing/>
      </w:pPr>
      <w:r>
        <w:t xml:space="preserve">The graph is decreasing because a is negative so the graph reflects over y=0 but then shifts up 4 units because k=4.  Since a is greater than -1 and less than 0 the graph is compressed.  </w:t>
      </w:r>
    </w:p>
    <w:p w:rsidR="00600781" w:rsidRDefault="00600781" w:rsidP="004636D4">
      <w:pPr>
        <w:contextualSpacing/>
      </w:pPr>
      <w:r>
        <w:t>Asymptote at y=4</w:t>
      </w:r>
    </w:p>
    <w:p w:rsidR="00600781" w:rsidRDefault="00600781" w:rsidP="004636D4">
      <w:pPr>
        <w:contextualSpacing/>
      </w:pPr>
      <w:r>
        <w:t>x intercept:</w:t>
      </w:r>
    </w:p>
    <w:p w:rsidR="00600781" w:rsidRDefault="00600781" w:rsidP="00B71FBF">
      <w:r>
        <w:t>Graphically view x=4</w:t>
      </w:r>
    </w:p>
    <w:p w:rsidR="00600781" w:rsidRDefault="00600781" w:rsidP="00B71FBF">
      <w:r>
        <w:t xml:space="preserve">Solve by setting y=0: </w:t>
      </w:r>
    </w:p>
    <w:p w:rsidR="00600781" w:rsidRDefault="00600781" w:rsidP="00B71FBF">
      <w:r>
        <w:t>(-1/2)*(2)</w:t>
      </w:r>
      <w:r w:rsidRPr="004636D4">
        <w:rPr>
          <w:vertAlign w:val="superscript"/>
        </w:rPr>
        <w:t>x</w:t>
      </w:r>
      <w:r w:rsidR="004636D4">
        <w:t>*</w:t>
      </w:r>
      <w:r>
        <w:t>(2)</w:t>
      </w:r>
      <w:r w:rsidRPr="004636D4">
        <w:rPr>
          <w:vertAlign w:val="superscript"/>
        </w:rPr>
        <w:t>-1</w:t>
      </w:r>
      <w:r>
        <w:t>+4=0</w:t>
      </w:r>
    </w:p>
    <w:p w:rsidR="00600781" w:rsidRDefault="004636D4" w:rsidP="00B71FBF">
      <w:r>
        <w:t>-</w:t>
      </w:r>
      <w:r w:rsidR="00600781">
        <w:t>4=</w:t>
      </w:r>
      <w:r>
        <w:t>(-1/2)*(1/2)*(2</w:t>
      </w:r>
      <w:r w:rsidRPr="004636D4">
        <w:rPr>
          <w:vertAlign w:val="superscript"/>
        </w:rPr>
        <w:t>x</w:t>
      </w:r>
      <w:r>
        <w:t>)</w:t>
      </w:r>
    </w:p>
    <w:p w:rsidR="004636D4" w:rsidRDefault="004636D4" w:rsidP="00B71FBF">
      <w:r>
        <w:lastRenderedPageBreak/>
        <w:t>-4=(-1/4)*(2</w:t>
      </w:r>
      <w:r w:rsidRPr="004636D4">
        <w:rPr>
          <w:vertAlign w:val="superscript"/>
        </w:rPr>
        <w:t>x</w:t>
      </w:r>
      <w:r>
        <w:t>)</w:t>
      </w:r>
    </w:p>
    <w:p w:rsidR="004636D4" w:rsidRDefault="004636D4" w:rsidP="00B71FBF">
      <w:r>
        <w:t>-4*-4=(2</w:t>
      </w:r>
      <w:r w:rsidRPr="004636D4">
        <w:rPr>
          <w:vertAlign w:val="superscript"/>
        </w:rPr>
        <w:t>x</w:t>
      </w:r>
      <w:r>
        <w:t>)</w:t>
      </w:r>
    </w:p>
    <w:p w:rsidR="004636D4" w:rsidRDefault="004636D4" w:rsidP="00B71FBF">
      <w:r>
        <w:t>Log(16)=log(2</w:t>
      </w:r>
      <w:r w:rsidRPr="004636D4">
        <w:rPr>
          <w:vertAlign w:val="superscript"/>
        </w:rPr>
        <w:t>x</w:t>
      </w:r>
      <w:r>
        <w:t>)</w:t>
      </w:r>
    </w:p>
    <w:p w:rsidR="004636D4" w:rsidRDefault="004636D4" w:rsidP="00B71FBF">
      <w:r>
        <w:t>X=log(16)/log(2)</w:t>
      </w:r>
    </w:p>
    <w:p w:rsidR="004636D4" w:rsidRDefault="004636D4" w:rsidP="00B71FBF">
      <w:r>
        <w:t>X=4</w:t>
      </w:r>
    </w:p>
    <w:p w:rsidR="004636D4" w:rsidRDefault="004636D4" w:rsidP="00B71FBF">
      <w:r>
        <w:t>Y intercept:  Graphically find y=3.75</w:t>
      </w:r>
    </w:p>
    <w:p w:rsidR="004636D4" w:rsidRDefault="004636D4" w:rsidP="00B71FBF">
      <w:r>
        <w:t>Set x=0:</w:t>
      </w:r>
    </w:p>
    <w:p w:rsidR="004636D4" w:rsidRDefault="004636D4" w:rsidP="00B71FBF">
      <w:r>
        <w:t>Y=(-1/2)*(2)</w:t>
      </w:r>
      <w:r w:rsidRPr="004636D4">
        <w:rPr>
          <w:vertAlign w:val="superscript"/>
        </w:rPr>
        <w:t>0</w:t>
      </w:r>
      <w:r>
        <w:t>*(2)</w:t>
      </w:r>
      <w:r w:rsidRPr="004636D4">
        <w:rPr>
          <w:vertAlign w:val="superscript"/>
        </w:rPr>
        <w:t>-1</w:t>
      </w:r>
      <w:r>
        <w:t>+4=(-1/2)*(1)*(1/2)+4=(-1/4)+4=15/4=3.75</w:t>
      </w:r>
    </w:p>
    <w:p w:rsidR="004636D4" w:rsidRPr="00B71FBF" w:rsidRDefault="004636D4" w:rsidP="00B71FBF"/>
    <w:sectPr w:rsidR="004636D4" w:rsidRPr="00B71F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5514B"/>
    <w:multiLevelType w:val="hybridMultilevel"/>
    <w:tmpl w:val="9AAE9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1D72D6"/>
    <w:multiLevelType w:val="hybridMultilevel"/>
    <w:tmpl w:val="930CB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CE6613"/>
    <w:multiLevelType w:val="hybridMultilevel"/>
    <w:tmpl w:val="2A7C3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A47FA3"/>
    <w:multiLevelType w:val="hybridMultilevel"/>
    <w:tmpl w:val="F26CC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C569F6"/>
    <w:multiLevelType w:val="hybridMultilevel"/>
    <w:tmpl w:val="1F4A9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00683C"/>
    <w:multiLevelType w:val="hybridMultilevel"/>
    <w:tmpl w:val="2A7C3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FE1B1D"/>
    <w:multiLevelType w:val="hybridMultilevel"/>
    <w:tmpl w:val="36780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1"/>
  </w:num>
  <w:num w:numId="5">
    <w:abstractNumId w:val="4"/>
  </w:num>
  <w:num w:numId="6">
    <w:abstractNumId w:val="3"/>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vid Dolch">
    <w15:presenceInfo w15:providerId="Windows Live" w15:userId="a0101c80b014dffb"/>
  </w15:person>
  <w15:person w15:author="Cynthia Edgington">
    <w15:presenceInfo w15:providerId="AD" w15:userId="S-1-5-21-2670277017-1606584948-3883025002-305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4D4"/>
    <w:rsid w:val="00002CE4"/>
    <w:rsid w:val="00011E55"/>
    <w:rsid w:val="0003665C"/>
    <w:rsid w:val="00042838"/>
    <w:rsid w:val="00047038"/>
    <w:rsid w:val="0005562C"/>
    <w:rsid w:val="00067AD3"/>
    <w:rsid w:val="00071F5B"/>
    <w:rsid w:val="0007461F"/>
    <w:rsid w:val="00077BCA"/>
    <w:rsid w:val="00085586"/>
    <w:rsid w:val="00087AAA"/>
    <w:rsid w:val="000A481C"/>
    <w:rsid w:val="000C3A63"/>
    <w:rsid w:val="000E7C54"/>
    <w:rsid w:val="000F02C2"/>
    <w:rsid w:val="000F2D6A"/>
    <w:rsid w:val="00165670"/>
    <w:rsid w:val="00166882"/>
    <w:rsid w:val="001800F3"/>
    <w:rsid w:val="001B7D93"/>
    <w:rsid w:val="00207668"/>
    <w:rsid w:val="00213C74"/>
    <w:rsid w:val="002248DC"/>
    <w:rsid w:val="002900BD"/>
    <w:rsid w:val="00291778"/>
    <w:rsid w:val="002D0DE4"/>
    <w:rsid w:val="002F5BD9"/>
    <w:rsid w:val="003006FF"/>
    <w:rsid w:val="00300830"/>
    <w:rsid w:val="00314BF9"/>
    <w:rsid w:val="003245BC"/>
    <w:rsid w:val="00330C97"/>
    <w:rsid w:val="00344AE7"/>
    <w:rsid w:val="00357B21"/>
    <w:rsid w:val="00357EDD"/>
    <w:rsid w:val="00364B71"/>
    <w:rsid w:val="003678EE"/>
    <w:rsid w:val="00381A30"/>
    <w:rsid w:val="003851CE"/>
    <w:rsid w:val="003960EA"/>
    <w:rsid w:val="003A3EA1"/>
    <w:rsid w:val="003A442E"/>
    <w:rsid w:val="003A49D9"/>
    <w:rsid w:val="003D2254"/>
    <w:rsid w:val="003E6691"/>
    <w:rsid w:val="003F0034"/>
    <w:rsid w:val="0040008F"/>
    <w:rsid w:val="00430B74"/>
    <w:rsid w:val="00430E4F"/>
    <w:rsid w:val="004314D4"/>
    <w:rsid w:val="004338DB"/>
    <w:rsid w:val="00434D4F"/>
    <w:rsid w:val="0045109C"/>
    <w:rsid w:val="00454637"/>
    <w:rsid w:val="00461B17"/>
    <w:rsid w:val="004636D4"/>
    <w:rsid w:val="004905DB"/>
    <w:rsid w:val="004A6110"/>
    <w:rsid w:val="004D3F6B"/>
    <w:rsid w:val="004D7A46"/>
    <w:rsid w:val="00535F85"/>
    <w:rsid w:val="0053716B"/>
    <w:rsid w:val="00567334"/>
    <w:rsid w:val="00575A93"/>
    <w:rsid w:val="00583EB7"/>
    <w:rsid w:val="005B3586"/>
    <w:rsid w:val="005C239D"/>
    <w:rsid w:val="005C6844"/>
    <w:rsid w:val="005D4009"/>
    <w:rsid w:val="00600781"/>
    <w:rsid w:val="00603DBE"/>
    <w:rsid w:val="00610FF5"/>
    <w:rsid w:val="00616E23"/>
    <w:rsid w:val="0062394D"/>
    <w:rsid w:val="00643C7C"/>
    <w:rsid w:val="0064439A"/>
    <w:rsid w:val="006548FE"/>
    <w:rsid w:val="00657FC5"/>
    <w:rsid w:val="0066395F"/>
    <w:rsid w:val="006669D1"/>
    <w:rsid w:val="006749C0"/>
    <w:rsid w:val="006749FB"/>
    <w:rsid w:val="00695DBA"/>
    <w:rsid w:val="006B637A"/>
    <w:rsid w:val="006D6083"/>
    <w:rsid w:val="006F6B93"/>
    <w:rsid w:val="007053EF"/>
    <w:rsid w:val="00720D54"/>
    <w:rsid w:val="007276EB"/>
    <w:rsid w:val="00735B49"/>
    <w:rsid w:val="0074341A"/>
    <w:rsid w:val="00775A69"/>
    <w:rsid w:val="00776FF3"/>
    <w:rsid w:val="0078492B"/>
    <w:rsid w:val="007A2F69"/>
    <w:rsid w:val="007C2327"/>
    <w:rsid w:val="007C69E0"/>
    <w:rsid w:val="007D45DF"/>
    <w:rsid w:val="007E1FC0"/>
    <w:rsid w:val="007E343C"/>
    <w:rsid w:val="007E5D58"/>
    <w:rsid w:val="0080269C"/>
    <w:rsid w:val="008146E4"/>
    <w:rsid w:val="00826EDC"/>
    <w:rsid w:val="00873EAD"/>
    <w:rsid w:val="008B4CE9"/>
    <w:rsid w:val="008D0408"/>
    <w:rsid w:val="008D3BD8"/>
    <w:rsid w:val="008F4CCC"/>
    <w:rsid w:val="00901755"/>
    <w:rsid w:val="00911528"/>
    <w:rsid w:val="00914C5E"/>
    <w:rsid w:val="00915769"/>
    <w:rsid w:val="00923EE7"/>
    <w:rsid w:val="00934D71"/>
    <w:rsid w:val="00945FBA"/>
    <w:rsid w:val="00970CBC"/>
    <w:rsid w:val="00980794"/>
    <w:rsid w:val="00991BDA"/>
    <w:rsid w:val="009B1509"/>
    <w:rsid w:val="009B4FCC"/>
    <w:rsid w:val="009D1773"/>
    <w:rsid w:val="009F07AF"/>
    <w:rsid w:val="009F74AB"/>
    <w:rsid w:val="00A94816"/>
    <w:rsid w:val="00AB380C"/>
    <w:rsid w:val="00AD4CF5"/>
    <w:rsid w:val="00AF02C1"/>
    <w:rsid w:val="00AF4D72"/>
    <w:rsid w:val="00AF6753"/>
    <w:rsid w:val="00B15077"/>
    <w:rsid w:val="00B24ED8"/>
    <w:rsid w:val="00B52127"/>
    <w:rsid w:val="00B65593"/>
    <w:rsid w:val="00B71FBF"/>
    <w:rsid w:val="00BB26A8"/>
    <w:rsid w:val="00BC1190"/>
    <w:rsid w:val="00BC1813"/>
    <w:rsid w:val="00BD4B4C"/>
    <w:rsid w:val="00BD6597"/>
    <w:rsid w:val="00BF2854"/>
    <w:rsid w:val="00C00F67"/>
    <w:rsid w:val="00C11716"/>
    <w:rsid w:val="00C6504B"/>
    <w:rsid w:val="00CA2C16"/>
    <w:rsid w:val="00CC6434"/>
    <w:rsid w:val="00CC6D2E"/>
    <w:rsid w:val="00CC6F9F"/>
    <w:rsid w:val="00CD38BD"/>
    <w:rsid w:val="00CE6D02"/>
    <w:rsid w:val="00CF511F"/>
    <w:rsid w:val="00D160CA"/>
    <w:rsid w:val="00D338F3"/>
    <w:rsid w:val="00D5345D"/>
    <w:rsid w:val="00D552BF"/>
    <w:rsid w:val="00D64992"/>
    <w:rsid w:val="00D70FC0"/>
    <w:rsid w:val="00D8735A"/>
    <w:rsid w:val="00D8781F"/>
    <w:rsid w:val="00D90E8F"/>
    <w:rsid w:val="00DC086F"/>
    <w:rsid w:val="00DD2670"/>
    <w:rsid w:val="00DD69AD"/>
    <w:rsid w:val="00DD75B0"/>
    <w:rsid w:val="00E30505"/>
    <w:rsid w:val="00E32E28"/>
    <w:rsid w:val="00E55663"/>
    <w:rsid w:val="00E74543"/>
    <w:rsid w:val="00EA69C3"/>
    <w:rsid w:val="00EB6623"/>
    <w:rsid w:val="00EC0F5B"/>
    <w:rsid w:val="00ED1545"/>
    <w:rsid w:val="00EE44BE"/>
    <w:rsid w:val="00EF148D"/>
    <w:rsid w:val="00EF270B"/>
    <w:rsid w:val="00EF2C87"/>
    <w:rsid w:val="00F01C27"/>
    <w:rsid w:val="00F048DE"/>
    <w:rsid w:val="00F159AB"/>
    <w:rsid w:val="00F23BF2"/>
    <w:rsid w:val="00F50079"/>
    <w:rsid w:val="00F71D0A"/>
    <w:rsid w:val="00F828E5"/>
    <w:rsid w:val="00F92C1E"/>
    <w:rsid w:val="00FC4001"/>
    <w:rsid w:val="00FE0B6C"/>
    <w:rsid w:val="00FE7618"/>
    <w:rsid w:val="00FF22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4CAFA"/>
  <w15:chartTrackingRefBased/>
  <w15:docId w15:val="{4F4D8319-27DE-48C5-AAB1-D114BFB9A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1F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53EF"/>
    <w:pPr>
      <w:ind w:left="720"/>
      <w:contextualSpacing/>
    </w:pPr>
  </w:style>
  <w:style w:type="paragraph" w:styleId="BalloonText">
    <w:name w:val="Balloon Text"/>
    <w:basedOn w:val="Normal"/>
    <w:link w:val="BalloonTextChar"/>
    <w:uiPriority w:val="99"/>
    <w:semiHidden/>
    <w:unhideWhenUsed/>
    <w:rsid w:val="00923E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E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4.bin"/><Relationship Id="rId18" Type="http://schemas.openxmlformats.org/officeDocument/2006/relationships/image" Target="media/image7.pn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png"/><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8.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3.bin"/><Relationship Id="rId24" Type="http://schemas.openxmlformats.org/officeDocument/2006/relationships/image" Target="media/image10.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png"/><Relationship Id="rId10" Type="http://schemas.openxmlformats.org/officeDocument/2006/relationships/image" Target="media/image3.png"/><Relationship Id="rId19" Type="http://schemas.openxmlformats.org/officeDocument/2006/relationships/oleObject" Target="embeddings/oleObject7.bin"/><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oleObject" Target="embeddings/oleObject11.bin"/><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51085-E668-4331-A6C8-D2C1589B7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9</Pages>
  <Words>3097</Words>
  <Characters>17653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Dolch</dc:creator>
  <cp:keywords/>
  <dc:description/>
  <cp:lastModifiedBy>David Dolch</cp:lastModifiedBy>
  <cp:revision>5</cp:revision>
  <dcterms:created xsi:type="dcterms:W3CDTF">2016-03-25T18:23:00Z</dcterms:created>
  <dcterms:modified xsi:type="dcterms:W3CDTF">2016-03-25T19:14:00Z</dcterms:modified>
</cp:coreProperties>
</file>